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C7F7B1D" w14:textId="597BAF88" w:rsidR="00A9347C" w:rsidRDefault="004F1641" w:rsidP="00BC2D06">
      <w:pPr>
        <w:rPr>
          <w:rFonts w:ascii="Arial" w:hAnsi="Arial" w:cs="Arial"/>
          <w:b/>
          <w:iCs/>
          <w:color w:val="FF0000"/>
          <w:sz w:val="22"/>
          <w:szCs w:val="22"/>
        </w:rPr>
      </w:pPr>
      <w:r>
        <w:rPr>
          <w:rFonts w:ascii="Arial" w:hAnsi="Arial" w:cs="Arial"/>
          <w:b/>
          <w:iCs/>
          <w:color w:val="FF0000"/>
          <w:sz w:val="22"/>
          <w:szCs w:val="22"/>
        </w:rPr>
        <w:t>ERCOT plans to file comments to NPRR1264 that</w:t>
      </w:r>
      <w:r w:rsidR="00EA5815">
        <w:rPr>
          <w:rFonts w:ascii="Arial" w:hAnsi="Arial" w:cs="Arial"/>
          <w:b/>
          <w:iCs/>
          <w:color w:val="FF0000"/>
          <w:sz w:val="22"/>
          <w:szCs w:val="22"/>
        </w:rPr>
        <w:t xml:space="preserve"> </w:t>
      </w:r>
      <w:r>
        <w:rPr>
          <w:rFonts w:ascii="Arial" w:hAnsi="Arial" w:cs="Arial"/>
          <w:b/>
          <w:iCs/>
          <w:color w:val="FF0000"/>
          <w:sz w:val="22"/>
          <w:szCs w:val="22"/>
        </w:rPr>
        <w:t xml:space="preserve">would </w:t>
      </w:r>
      <w:r w:rsidR="00A9347C">
        <w:rPr>
          <w:rFonts w:ascii="Arial" w:hAnsi="Arial" w:cs="Arial"/>
          <w:b/>
          <w:iCs/>
          <w:color w:val="FF0000"/>
          <w:sz w:val="22"/>
          <w:szCs w:val="22"/>
        </w:rPr>
        <w:t xml:space="preserve">include the </w:t>
      </w:r>
      <w:r w:rsidR="00EA5815">
        <w:rPr>
          <w:rFonts w:ascii="Arial" w:hAnsi="Arial" w:cs="Arial"/>
          <w:b/>
          <w:iCs/>
          <w:color w:val="FF0000"/>
          <w:sz w:val="22"/>
          <w:szCs w:val="22"/>
        </w:rPr>
        <w:t xml:space="preserve">proposed language </w:t>
      </w:r>
      <w:r w:rsidR="00A9347C">
        <w:rPr>
          <w:rFonts w:ascii="Arial" w:hAnsi="Arial" w:cs="Arial"/>
          <w:b/>
          <w:iCs/>
          <w:color w:val="FF0000"/>
          <w:sz w:val="22"/>
          <w:szCs w:val="22"/>
        </w:rPr>
        <w:t xml:space="preserve">below </w:t>
      </w:r>
      <w:r w:rsidR="00927CDB">
        <w:rPr>
          <w:rFonts w:ascii="Arial" w:hAnsi="Arial" w:cs="Arial"/>
          <w:b/>
          <w:iCs/>
          <w:color w:val="FF0000"/>
          <w:sz w:val="22"/>
          <w:szCs w:val="22"/>
        </w:rPr>
        <w:t xml:space="preserve">and </w:t>
      </w:r>
      <w:r w:rsidR="004C328C">
        <w:rPr>
          <w:rFonts w:ascii="Arial" w:hAnsi="Arial" w:cs="Arial"/>
          <w:b/>
          <w:iCs/>
          <w:color w:val="FF0000"/>
          <w:sz w:val="22"/>
          <w:szCs w:val="22"/>
        </w:rPr>
        <w:t xml:space="preserve">striking all </w:t>
      </w:r>
      <w:r w:rsidR="00CE46F7">
        <w:rPr>
          <w:rFonts w:ascii="Arial" w:hAnsi="Arial" w:cs="Arial"/>
          <w:b/>
          <w:iCs/>
          <w:color w:val="FF0000"/>
          <w:sz w:val="22"/>
          <w:szCs w:val="22"/>
        </w:rPr>
        <w:t xml:space="preserve">(or substantially all) </w:t>
      </w:r>
      <w:r w:rsidR="004C328C">
        <w:rPr>
          <w:rFonts w:ascii="Arial" w:hAnsi="Arial" w:cs="Arial"/>
          <w:b/>
          <w:iCs/>
          <w:color w:val="FF0000"/>
          <w:sz w:val="22"/>
          <w:szCs w:val="22"/>
        </w:rPr>
        <w:t>other changes</w:t>
      </w:r>
      <w:r w:rsidR="006E164D">
        <w:rPr>
          <w:rFonts w:ascii="Arial" w:hAnsi="Arial" w:cs="Arial"/>
          <w:b/>
          <w:iCs/>
          <w:color w:val="FF0000"/>
          <w:sz w:val="22"/>
          <w:szCs w:val="22"/>
        </w:rPr>
        <w:t xml:space="preserve"> proposed by NPRR1264 (not currently shown)</w:t>
      </w:r>
      <w:r w:rsidR="004C328C">
        <w:rPr>
          <w:rFonts w:ascii="Arial" w:hAnsi="Arial" w:cs="Arial"/>
          <w:b/>
          <w:iCs/>
          <w:color w:val="FF0000"/>
          <w:sz w:val="22"/>
          <w:szCs w:val="22"/>
        </w:rPr>
        <w:t xml:space="preserve">.  </w:t>
      </w:r>
      <w:r w:rsidR="00EA5815">
        <w:rPr>
          <w:rFonts w:ascii="Arial" w:hAnsi="Arial" w:cs="Arial"/>
          <w:b/>
          <w:iCs/>
          <w:color w:val="FF0000"/>
          <w:sz w:val="22"/>
          <w:szCs w:val="22"/>
        </w:rPr>
        <w:t xml:space="preserve">  </w:t>
      </w:r>
    </w:p>
    <w:p w14:paraId="06C8011A" w14:textId="77777777" w:rsidR="00A9347C" w:rsidRDefault="00A9347C" w:rsidP="00BC2D06">
      <w:pPr>
        <w:rPr>
          <w:rFonts w:ascii="Arial" w:hAnsi="Arial" w:cs="Arial"/>
          <w:b/>
          <w:iCs/>
          <w:color w:val="FF0000"/>
          <w:sz w:val="22"/>
          <w:szCs w:val="22"/>
        </w:rPr>
      </w:pPr>
    </w:p>
    <w:p w14:paraId="6D02BEFC" w14:textId="7A7D1C80" w:rsidR="004F1641" w:rsidRDefault="004F1641" w:rsidP="00BC2D06">
      <w:pPr>
        <w:rPr>
          <w:rFonts w:ascii="Arial" w:hAnsi="Arial" w:cs="Arial"/>
          <w:b/>
          <w:iCs/>
          <w:color w:val="FF0000"/>
          <w:sz w:val="22"/>
          <w:szCs w:val="22"/>
        </w:rPr>
      </w:pPr>
      <w:r>
        <w:rPr>
          <w:rFonts w:ascii="Arial" w:hAnsi="Arial" w:cs="Arial"/>
          <w:b/>
          <w:iCs/>
          <w:color w:val="FF0000"/>
          <w:sz w:val="22"/>
          <w:szCs w:val="22"/>
        </w:rPr>
        <w:t>ERCOT is providing a draft version of the</w:t>
      </w:r>
      <w:r w:rsidR="00EA5815">
        <w:rPr>
          <w:rFonts w:ascii="Arial" w:hAnsi="Arial" w:cs="Arial"/>
          <w:b/>
          <w:iCs/>
          <w:color w:val="FF0000"/>
          <w:sz w:val="22"/>
          <w:szCs w:val="22"/>
        </w:rPr>
        <w:t>se</w:t>
      </w:r>
      <w:r>
        <w:rPr>
          <w:rFonts w:ascii="Arial" w:hAnsi="Arial" w:cs="Arial"/>
          <w:b/>
          <w:iCs/>
          <w:color w:val="FF0000"/>
          <w:sz w:val="22"/>
          <w:szCs w:val="22"/>
        </w:rPr>
        <w:t xml:space="preserve"> comments for stakeholder review and input a</w:t>
      </w:r>
      <w:r w:rsidR="00EA5815">
        <w:rPr>
          <w:rFonts w:ascii="Arial" w:hAnsi="Arial" w:cs="Arial"/>
          <w:b/>
          <w:iCs/>
          <w:color w:val="FF0000"/>
          <w:sz w:val="22"/>
          <w:szCs w:val="22"/>
        </w:rPr>
        <w:t>s</w:t>
      </w:r>
      <w:r>
        <w:rPr>
          <w:rFonts w:ascii="Arial" w:hAnsi="Arial" w:cs="Arial"/>
          <w:b/>
          <w:iCs/>
          <w:color w:val="FF0000"/>
          <w:sz w:val="22"/>
          <w:szCs w:val="22"/>
        </w:rPr>
        <w:t xml:space="preserve"> they are related to the requirements that will be </w:t>
      </w:r>
      <w:r w:rsidR="00EA5815">
        <w:rPr>
          <w:rFonts w:ascii="Arial" w:hAnsi="Arial" w:cs="Arial"/>
          <w:b/>
          <w:iCs/>
          <w:color w:val="FF0000"/>
          <w:sz w:val="22"/>
          <w:szCs w:val="22"/>
        </w:rPr>
        <w:t xml:space="preserve">outlined </w:t>
      </w:r>
      <w:r>
        <w:rPr>
          <w:rFonts w:ascii="Arial" w:hAnsi="Arial" w:cs="Arial"/>
          <w:b/>
          <w:iCs/>
          <w:color w:val="FF0000"/>
          <w:sz w:val="22"/>
          <w:szCs w:val="22"/>
        </w:rPr>
        <w:t>in a Request for Qualification for third party administrators of an Energy Attribute Certificate program.</w:t>
      </w:r>
      <w:r w:rsidR="00D873A0">
        <w:rPr>
          <w:rFonts w:ascii="Arial" w:hAnsi="Arial" w:cs="Arial"/>
          <w:b/>
          <w:iCs/>
          <w:color w:val="FF0000"/>
          <w:sz w:val="22"/>
          <w:szCs w:val="22"/>
        </w:rPr>
        <w:t xml:space="preserve">   </w:t>
      </w:r>
      <w:r w:rsidR="00EA5815">
        <w:rPr>
          <w:rFonts w:ascii="Arial" w:hAnsi="Arial" w:cs="Arial"/>
          <w:b/>
          <w:iCs/>
          <w:color w:val="FF0000"/>
          <w:sz w:val="22"/>
          <w:szCs w:val="22"/>
        </w:rPr>
        <w:t xml:space="preserve">Based on stakeholder feedback, </w:t>
      </w:r>
      <w:r w:rsidR="00D873A0">
        <w:rPr>
          <w:rFonts w:ascii="Arial" w:hAnsi="Arial" w:cs="Arial"/>
          <w:b/>
          <w:iCs/>
          <w:color w:val="FF0000"/>
          <w:sz w:val="22"/>
          <w:szCs w:val="22"/>
        </w:rPr>
        <w:t>ERCOT plan</w:t>
      </w:r>
      <w:r w:rsidR="00EA5815">
        <w:rPr>
          <w:rFonts w:ascii="Arial" w:hAnsi="Arial" w:cs="Arial"/>
          <w:b/>
          <w:iCs/>
          <w:color w:val="FF0000"/>
          <w:sz w:val="22"/>
          <w:szCs w:val="22"/>
        </w:rPr>
        <w:t>s</w:t>
      </w:r>
      <w:r w:rsidR="00D873A0">
        <w:rPr>
          <w:rFonts w:ascii="Arial" w:hAnsi="Arial" w:cs="Arial"/>
          <w:b/>
          <w:iCs/>
          <w:color w:val="FF0000"/>
          <w:sz w:val="22"/>
          <w:szCs w:val="22"/>
        </w:rPr>
        <w:t xml:space="preserve"> to file</w:t>
      </w:r>
      <w:r w:rsidR="00EA5815">
        <w:rPr>
          <w:rFonts w:ascii="Arial" w:hAnsi="Arial" w:cs="Arial"/>
          <w:b/>
          <w:iCs/>
          <w:color w:val="FF0000"/>
          <w:sz w:val="22"/>
          <w:szCs w:val="22"/>
        </w:rPr>
        <w:t xml:space="preserve"> formal</w:t>
      </w:r>
      <w:r w:rsidR="00D873A0">
        <w:rPr>
          <w:rFonts w:ascii="Arial" w:hAnsi="Arial" w:cs="Arial"/>
          <w:b/>
          <w:iCs/>
          <w:color w:val="FF0000"/>
          <w:sz w:val="22"/>
          <w:szCs w:val="22"/>
        </w:rPr>
        <w:t xml:space="preserve"> comments </w:t>
      </w:r>
      <w:r w:rsidR="00EA5815">
        <w:rPr>
          <w:rFonts w:ascii="Arial" w:hAnsi="Arial" w:cs="Arial"/>
          <w:b/>
          <w:iCs/>
          <w:color w:val="FF0000"/>
          <w:sz w:val="22"/>
          <w:szCs w:val="22"/>
        </w:rPr>
        <w:t>to</w:t>
      </w:r>
      <w:r w:rsidR="00D873A0">
        <w:rPr>
          <w:rFonts w:ascii="Arial" w:hAnsi="Arial" w:cs="Arial"/>
          <w:b/>
          <w:iCs/>
          <w:color w:val="FF0000"/>
          <w:sz w:val="22"/>
          <w:szCs w:val="22"/>
        </w:rPr>
        <w:t xml:space="preserve"> NPRR1264</w:t>
      </w:r>
      <w:r w:rsidR="00C80C94">
        <w:rPr>
          <w:rFonts w:ascii="Arial" w:hAnsi="Arial" w:cs="Arial"/>
          <w:b/>
          <w:iCs/>
          <w:color w:val="FF0000"/>
          <w:sz w:val="22"/>
          <w:szCs w:val="22"/>
        </w:rPr>
        <w:t>.</w:t>
      </w:r>
    </w:p>
    <w:p w14:paraId="57D9DA19" w14:textId="5BAE25C4" w:rsidR="004F1641" w:rsidRPr="004F1641" w:rsidRDefault="00C47442" w:rsidP="00BC2D06">
      <w:pPr>
        <w:rPr>
          <w:rFonts w:ascii="Arial" w:hAnsi="Arial" w:cs="Arial"/>
          <w:b/>
          <w:iCs/>
          <w:color w:val="FF0000"/>
          <w:sz w:val="22"/>
          <w:szCs w:val="22"/>
        </w:rPr>
      </w:pPr>
      <w:r>
        <w:rPr>
          <w:rFonts w:ascii="Arial" w:hAnsi="Arial" w:cs="Arial"/>
          <w:b/>
          <w:iCs/>
          <w:color w:val="FF0000"/>
          <w:sz w:val="22"/>
          <w:szCs w:val="22"/>
        </w:rPr>
        <w:t xml:space="preserve"> </w:t>
      </w:r>
    </w:p>
    <w:p w14:paraId="766D3E7E" w14:textId="62620A90" w:rsidR="00D107B6" w:rsidRPr="00BC6BD2" w:rsidRDefault="00BC6BD2" w:rsidP="001E0172">
      <w:pPr>
        <w:pStyle w:val="Heading2"/>
        <w:numPr>
          <w:ilvl w:val="0"/>
          <w:numId w:val="0"/>
        </w:numPr>
        <w:rPr>
          <w:ins w:id="0" w:author="Rosel, Austin" w:date="2025-12-03T13:28:00Z" w16du:dateUtc="2025-12-03T19:28:00Z"/>
        </w:rPr>
      </w:pPr>
      <w:ins w:id="1" w:author="Rosel, Austin" w:date="2025-12-03T13:28:00Z" w16du:dateUtc="2025-12-03T19:28:00Z">
        <w:r>
          <w:t>2.1</w:t>
        </w:r>
        <w:r>
          <w:tab/>
          <w:t>DEFINITIONS</w:t>
        </w:r>
      </w:ins>
    </w:p>
    <w:p w14:paraId="5A256BFD" w14:textId="77777777" w:rsidR="00BC6BD2" w:rsidRDefault="00BC6BD2" w:rsidP="00BC6BD2">
      <w:pPr>
        <w:rPr>
          <w:ins w:id="2" w:author="Rosel, Austin" w:date="2025-12-03T13:28:00Z" w16du:dateUtc="2025-12-03T19:28:00Z"/>
          <w:b/>
          <w:bCs/>
        </w:rPr>
      </w:pPr>
      <w:bookmarkStart w:id="3" w:name="_Hlk215663413"/>
      <w:ins w:id="4" w:author="Rosel, Austin" w:date="2025-12-03T13:28:00Z" w16du:dateUtc="2025-12-03T19:28:00Z">
        <w:r>
          <w:rPr>
            <w:b/>
            <w:bCs/>
          </w:rPr>
          <w:t>Energy Attribute Certificate (EAC)</w:t>
        </w:r>
      </w:ins>
    </w:p>
    <w:p w14:paraId="68ACB508" w14:textId="77777777" w:rsidR="00BC6BD2" w:rsidRDefault="00BC6BD2" w:rsidP="00BC6BD2">
      <w:pPr>
        <w:rPr>
          <w:ins w:id="5" w:author="Rosel, Austin" w:date="2025-12-03T13:28:00Z" w16du:dateUtc="2025-12-03T19:28:00Z"/>
          <w:b/>
          <w:bCs/>
        </w:rPr>
      </w:pPr>
    </w:p>
    <w:bookmarkEnd w:id="3"/>
    <w:p w14:paraId="7DA38A60" w14:textId="77777777" w:rsidR="00EC202F" w:rsidRPr="00EC202F" w:rsidRDefault="00EC202F" w:rsidP="00EC202F">
      <w:pPr>
        <w:pStyle w:val="BodyText"/>
        <w:rPr>
          <w:ins w:id="6" w:author="Rosel, Austin" w:date="2025-12-03T14:47:00Z"/>
        </w:rPr>
      </w:pPr>
      <w:ins w:id="7" w:author="Rosel, Austin" w:date="2025-12-03T14:47:00Z">
        <w:r w:rsidRPr="00EC202F">
          <w:t>A tradable instrument that represents attributes associated with production from a generator that registers to participate in the Energy Attribute Certificate (EAC) program.</w:t>
        </w:r>
      </w:ins>
    </w:p>
    <w:p w14:paraId="465ACF0C" w14:textId="77777777" w:rsidR="00BC6BD2" w:rsidRDefault="00BC6BD2" w:rsidP="00A9455B">
      <w:pPr>
        <w:pStyle w:val="BodyText"/>
        <w:rPr>
          <w:ins w:id="8" w:author="Rosel, Austin" w:date="2025-12-03T12:45:00Z" w16du:dateUtc="2025-12-03T18:45:00Z"/>
          <w:b/>
        </w:rPr>
      </w:pPr>
    </w:p>
    <w:p w14:paraId="36C3A4A8" w14:textId="43ED01DC" w:rsidR="00A9455B" w:rsidRPr="00E76415" w:rsidRDefault="00A9455B" w:rsidP="00A9455B">
      <w:pPr>
        <w:pStyle w:val="BodyText"/>
        <w:rPr>
          <w:b/>
        </w:rPr>
      </w:pPr>
      <w:r w:rsidRPr="00E76415">
        <w:rPr>
          <w:b/>
        </w:rPr>
        <w:t>14.2</w:t>
      </w:r>
      <w:r w:rsidRPr="00E76415">
        <w:rPr>
          <w:b/>
        </w:rPr>
        <w:tab/>
        <w:t>Duties of ERCOT</w:t>
      </w:r>
    </w:p>
    <w:p w14:paraId="0A907FE6" w14:textId="77777777" w:rsidR="00A9455B" w:rsidRPr="00E76415" w:rsidRDefault="00A9455B" w:rsidP="00A9455B">
      <w:pPr>
        <w:pStyle w:val="BodyText"/>
        <w:rPr>
          <w:iCs/>
        </w:rPr>
      </w:pPr>
      <w:r w:rsidRPr="00E76415">
        <w:t>(1)</w:t>
      </w:r>
      <w:r w:rsidRPr="00E76415">
        <w:tab/>
      </w:r>
      <w:r w:rsidRPr="00E76415">
        <w:rPr>
          <w:iCs/>
        </w:rPr>
        <w:t xml:space="preserve">As </w:t>
      </w:r>
      <w:r w:rsidRPr="00E76415">
        <w:t>described</w:t>
      </w:r>
      <w:r w:rsidRPr="00E76415">
        <w:rPr>
          <w:iCs/>
        </w:rPr>
        <w:t xml:space="preserve"> in more detail in this Section, ERCOT shall:</w:t>
      </w:r>
    </w:p>
    <w:p w14:paraId="64875D3D" w14:textId="77777777" w:rsidR="00A9455B" w:rsidRPr="00E76415" w:rsidRDefault="00A9455B" w:rsidP="00A9455B">
      <w:pPr>
        <w:pStyle w:val="BodyText"/>
      </w:pPr>
      <w:r w:rsidRPr="00E76415">
        <w:t>(a)</w:t>
      </w:r>
      <w:r w:rsidRPr="00E76415">
        <w:tab/>
        <w:t>Register renewable energy generators;</w:t>
      </w:r>
    </w:p>
    <w:p w14:paraId="3810E053" w14:textId="77777777" w:rsidR="00A9455B" w:rsidRPr="00E76415" w:rsidRDefault="00A9455B" w:rsidP="00A9455B">
      <w:pPr>
        <w:pStyle w:val="BodyText"/>
      </w:pPr>
      <w:r w:rsidRPr="00E76415">
        <w:t>(b)</w:t>
      </w:r>
      <w:r w:rsidRPr="00E76415">
        <w:tab/>
        <w:t xml:space="preserve">Register Retail </w:t>
      </w:r>
      <w:proofErr w:type="gramStart"/>
      <w:r w:rsidRPr="00E76415">
        <w:t>Entities;</w:t>
      </w:r>
      <w:proofErr w:type="gramEnd"/>
      <w:r w:rsidRPr="00E76415">
        <w:t xml:space="preserve">   </w:t>
      </w:r>
    </w:p>
    <w:p w14:paraId="7A7AB0F5" w14:textId="370FA05D" w:rsidR="00A9455B" w:rsidRDefault="00A9455B" w:rsidP="00A9455B">
      <w:pPr>
        <w:pStyle w:val="BodyText"/>
      </w:pPr>
      <w:r w:rsidRPr="00E76415">
        <w:t>(c)</w:t>
      </w:r>
      <w:r w:rsidRPr="00E76415">
        <w:tab/>
        <w:t xml:space="preserve">Register other Entities choosing to participate in the Renewable Energy Credit (REC) Trading </w:t>
      </w:r>
      <w:proofErr w:type="gramStart"/>
      <w:r w:rsidRPr="00E76415">
        <w:t>Program;</w:t>
      </w:r>
      <w:proofErr w:type="gramEnd"/>
    </w:p>
    <w:p w14:paraId="69BB0335" w14:textId="77777777" w:rsidR="00A9455B" w:rsidRPr="00E76415" w:rsidRDefault="00A9455B" w:rsidP="00A9455B">
      <w:pPr>
        <w:pStyle w:val="BodyText"/>
      </w:pPr>
      <w:r w:rsidRPr="00E76415">
        <w:t>(d)</w:t>
      </w:r>
      <w:r w:rsidRPr="00E76415">
        <w:tab/>
        <w:t xml:space="preserve">Create and maintain REC trading accounts for REC Trading Program </w:t>
      </w:r>
      <w:proofErr w:type="gramStart"/>
      <w:r w:rsidRPr="00E76415">
        <w:t>participants;</w:t>
      </w:r>
      <w:proofErr w:type="gramEnd"/>
    </w:p>
    <w:p w14:paraId="4677004A" w14:textId="77777777" w:rsidR="00A9455B" w:rsidRPr="00E76415" w:rsidRDefault="00A9455B" w:rsidP="00A9455B">
      <w:pPr>
        <w:pStyle w:val="BodyText"/>
      </w:pPr>
      <w:r w:rsidRPr="00E76415">
        <w:t>(e)</w:t>
      </w:r>
      <w:r w:rsidRPr="00E76415">
        <w:tab/>
        <w:t>On a quarterly basis, award RECs earned by REC generators based on verified MWh production data;</w:t>
      </w:r>
    </w:p>
    <w:p w14:paraId="5E52F045" w14:textId="77777777" w:rsidR="00A9455B" w:rsidRPr="00E76415" w:rsidRDefault="00A9455B" w:rsidP="00A9455B">
      <w:pPr>
        <w:pStyle w:val="BodyText"/>
      </w:pPr>
      <w:r w:rsidRPr="00E76415">
        <w:t>(f)</w:t>
      </w:r>
      <w:r w:rsidRPr="00E76415">
        <w:tab/>
        <w:t>Retire RECs or Compliance Premiums as directed by REC Trading Program participants;</w:t>
      </w:r>
    </w:p>
    <w:p w14:paraId="2ED87BA8" w14:textId="77777777" w:rsidR="00A9455B" w:rsidRPr="00E76415" w:rsidRDefault="00A9455B" w:rsidP="00A9455B">
      <w:pPr>
        <w:pStyle w:val="BodyText"/>
      </w:pPr>
      <w:r w:rsidRPr="00E76415">
        <w:t>(g)</w:t>
      </w:r>
      <w:r w:rsidRPr="00E76415">
        <w:tab/>
        <w:t>Retire RECs or Compliance Premiums as they expire;</w:t>
      </w:r>
    </w:p>
    <w:p w14:paraId="420CA7C9" w14:textId="77777777" w:rsidR="00A9455B" w:rsidRPr="00E76415" w:rsidRDefault="00A9455B" w:rsidP="00A9455B">
      <w:pPr>
        <w:pStyle w:val="BodyText"/>
      </w:pPr>
      <w:r w:rsidRPr="00E76415">
        <w:t>(h)</w:t>
      </w:r>
      <w:r w:rsidRPr="00E76415">
        <w:tab/>
        <w:t xml:space="preserve">On a monthly basis, make public the aggregated total MWh competitive energy sales in </w:t>
      </w:r>
      <w:proofErr w:type="gramStart"/>
      <w:r w:rsidRPr="00E76415">
        <w:t>Texas;</w:t>
      </w:r>
      <w:proofErr w:type="gramEnd"/>
    </w:p>
    <w:p w14:paraId="7A8D95FE" w14:textId="77777777" w:rsidR="00A9455B" w:rsidRPr="00E76415" w:rsidRDefault="00A9455B" w:rsidP="00A9455B">
      <w:pPr>
        <w:pStyle w:val="BodyText"/>
      </w:pPr>
      <w:r w:rsidRPr="00E76415">
        <w:t>(i)</w:t>
      </w:r>
      <w:r w:rsidRPr="00E76415">
        <w:tab/>
        <w:t>Make public a list of REC Account Holders with contact information (e-mail, address, and telephone number) so as to facilitate REC or Compliance Premium trading;</w:t>
      </w:r>
    </w:p>
    <w:p w14:paraId="24C03885" w14:textId="77777777" w:rsidR="00A9455B" w:rsidRPr="00E76415" w:rsidRDefault="00A9455B" w:rsidP="00A9455B">
      <w:pPr>
        <w:pStyle w:val="BodyText"/>
      </w:pPr>
      <w:r w:rsidRPr="00E76415">
        <w:t>(j)</w:t>
      </w:r>
      <w:r w:rsidRPr="00E76415">
        <w:tab/>
        <w:t>Maintain a list of offset generators and the Retail Entities to whom such a generator’s offsets were awarded by the Public Utility Commission of Texas (PUCT</w:t>
      </w:r>
      <w:proofErr w:type="gramStart"/>
      <w:r w:rsidRPr="00E76415">
        <w:t>);</w:t>
      </w:r>
      <w:proofErr w:type="gramEnd"/>
    </w:p>
    <w:p w14:paraId="7D451AE8" w14:textId="77777777" w:rsidR="00A9455B" w:rsidRPr="00E76415" w:rsidRDefault="00A9455B" w:rsidP="00A9455B">
      <w:pPr>
        <w:pStyle w:val="BodyText"/>
      </w:pPr>
      <w:r w:rsidRPr="00E76415">
        <w:t>(k)</w:t>
      </w:r>
      <w:r w:rsidRPr="00E76415">
        <w:tab/>
        <w:t>Conduct a REC Trading Program Settlement process annually;</w:t>
      </w:r>
    </w:p>
    <w:p w14:paraId="5F263941" w14:textId="77777777" w:rsidR="00A9455B" w:rsidRPr="00E76415" w:rsidRDefault="00A9455B" w:rsidP="00A9455B">
      <w:pPr>
        <w:pStyle w:val="BodyText"/>
      </w:pPr>
      <w:r w:rsidRPr="00E76415">
        <w:lastRenderedPageBreak/>
        <w:t>(l)</w:t>
      </w:r>
      <w:r w:rsidRPr="00E76415">
        <w:tab/>
        <w:t xml:space="preserve">File an annual report with the PUCT as specified in subsection (h)(11) of P.U.C. Subst. R. 25.173, </w:t>
      </w:r>
      <w:r w:rsidRPr="00E76415">
        <w:rPr>
          <w:iCs/>
        </w:rPr>
        <w:t>Renewable Energy Credit Program</w:t>
      </w:r>
      <w:r w:rsidRPr="00E76415">
        <w:t>;</w:t>
      </w:r>
    </w:p>
    <w:p w14:paraId="586F5FEF" w14:textId="77777777" w:rsidR="00A9455B" w:rsidRPr="00E76415" w:rsidRDefault="00A9455B" w:rsidP="00A9455B">
      <w:pPr>
        <w:pStyle w:val="BodyText"/>
      </w:pPr>
      <w:r w:rsidRPr="00E76415">
        <w:t>(m)</w:t>
      </w:r>
      <w:r w:rsidRPr="00E76415">
        <w:tab/>
        <w:t>Monitor the operational status of participating renewable energy generation facilities in Texas and record retirements;</w:t>
      </w:r>
    </w:p>
    <w:p w14:paraId="43C02E30" w14:textId="77777777" w:rsidR="00A9455B" w:rsidRPr="00E76415" w:rsidRDefault="00A9455B" w:rsidP="00A9455B">
      <w:pPr>
        <w:pStyle w:val="BodyText"/>
      </w:pPr>
      <w:r w:rsidRPr="00E76415">
        <w:t>(n)</w:t>
      </w:r>
      <w:r w:rsidRPr="00E76415">
        <w:tab/>
        <w:t>Audit MWh production data from certified REC generating facilities;</w:t>
      </w:r>
    </w:p>
    <w:p w14:paraId="3EB8C386" w14:textId="77777777" w:rsidR="00A9455B" w:rsidRPr="00E76415" w:rsidRDefault="00A9455B" w:rsidP="00A9455B">
      <w:pPr>
        <w:pStyle w:val="BodyText"/>
      </w:pPr>
      <w:r w:rsidRPr="00E76415">
        <w:t>(o)</w:t>
      </w:r>
      <w:r w:rsidRPr="00E76415">
        <w:tab/>
        <w:t>Audit MWh production from renewable energy generation facilities producing offsets for Retail Entities on an annual basis; and</w:t>
      </w:r>
    </w:p>
    <w:p w14:paraId="287B6410" w14:textId="77777777" w:rsidR="00D0579C" w:rsidRDefault="00A9455B" w:rsidP="00D0579C">
      <w:pPr>
        <w:pStyle w:val="BodyText"/>
        <w:rPr>
          <w:ins w:id="9" w:author="Rosel, Austin" w:date="2025-12-01T13:52:00Z" w16du:dateUtc="2025-12-01T19:52:00Z"/>
        </w:rPr>
      </w:pPr>
      <w:r w:rsidRPr="00E76415">
        <w:t>(p)</w:t>
      </w:r>
      <w:r w:rsidRPr="00E76415">
        <w:tab/>
        <w:t xml:space="preserve">Post a list of Facility Identification Numbers, and the associated renewable energy generation facility name, location, type, and noncompetitive certification data on the ERCOT </w:t>
      </w:r>
      <w:proofErr w:type="gramStart"/>
      <w:r w:rsidRPr="00E76415">
        <w:t>website</w:t>
      </w:r>
      <w:r w:rsidR="00657FAE">
        <w:t>;</w:t>
      </w:r>
      <w:proofErr w:type="gramEnd"/>
      <w:r w:rsidR="00657FAE">
        <w:t xml:space="preserve"> </w:t>
      </w:r>
    </w:p>
    <w:p w14:paraId="6B7A605F" w14:textId="1C2BB378" w:rsidR="00D0579C" w:rsidRDefault="00D0579C" w:rsidP="00D0579C">
      <w:pPr>
        <w:pStyle w:val="BodyText"/>
        <w:rPr>
          <w:ins w:id="10" w:author="Rosel, Austin" w:date="2025-12-01T13:52:00Z" w16du:dateUtc="2025-12-01T19:52:00Z"/>
        </w:rPr>
      </w:pPr>
      <w:ins w:id="11" w:author="Rosel, Austin" w:date="2025-12-01T13:52:00Z" w16du:dateUtc="2025-12-01T19:52:00Z">
        <w:r>
          <w:t>(q)</w:t>
        </w:r>
        <w:r>
          <w:tab/>
          <w:t xml:space="preserve">Register Energy Attribute Certificate (EAC) </w:t>
        </w:r>
        <w:proofErr w:type="gramStart"/>
        <w:r>
          <w:t>facilities;</w:t>
        </w:r>
        <w:proofErr w:type="gramEnd"/>
      </w:ins>
    </w:p>
    <w:p w14:paraId="50D01A3E" w14:textId="5E1B2D62" w:rsidR="00D0579C" w:rsidRDefault="00D0579C" w:rsidP="00D0579C">
      <w:pPr>
        <w:pStyle w:val="BodyText"/>
        <w:rPr>
          <w:ins w:id="12" w:author="Rosel, Austin" w:date="2025-12-01T13:52:00Z" w16du:dateUtc="2025-12-01T19:52:00Z"/>
        </w:rPr>
      </w:pPr>
      <w:ins w:id="13" w:author="Rosel, Austin" w:date="2025-12-01T13:52:00Z" w16du:dateUtc="2025-12-01T19:52:00Z">
        <w:r>
          <w:t>(r)</w:t>
        </w:r>
        <w:r>
          <w:tab/>
          <w:t>Provide data to the third-party administrator of the EAC program to enable an audit to ensure that RECs are not duplicative with EACs. The data will include the following information:</w:t>
        </w:r>
      </w:ins>
    </w:p>
    <w:p w14:paraId="5A8B8E92" w14:textId="77777777" w:rsidR="00D0579C" w:rsidRDefault="00D0579C" w:rsidP="00D0579C">
      <w:pPr>
        <w:pStyle w:val="BodyText"/>
        <w:numPr>
          <w:ilvl w:val="0"/>
          <w:numId w:val="33"/>
        </w:numPr>
        <w:rPr>
          <w:ins w:id="14" w:author="Rosel, Austin" w:date="2025-12-01T13:52:00Z" w16du:dateUtc="2025-12-01T19:52:00Z"/>
        </w:rPr>
      </w:pPr>
      <w:ins w:id="15" w:author="Rosel, Austin" w:date="2025-12-01T13:52:00Z" w16du:dateUtc="2025-12-01T19:52:00Z">
        <w:r>
          <w:t>Unique identifier for the REC,</w:t>
        </w:r>
      </w:ins>
    </w:p>
    <w:p w14:paraId="36E94CE8" w14:textId="77777777" w:rsidR="00D0579C" w:rsidRDefault="00D0579C" w:rsidP="00D0579C">
      <w:pPr>
        <w:pStyle w:val="BodyText"/>
        <w:numPr>
          <w:ilvl w:val="0"/>
          <w:numId w:val="33"/>
        </w:numPr>
        <w:rPr>
          <w:ins w:id="16" w:author="Rosel, Austin" w:date="2025-12-01T13:52:00Z" w16du:dateUtc="2025-12-01T19:52:00Z"/>
        </w:rPr>
      </w:pPr>
      <w:ins w:id="17" w:author="Rosel, Austin" w:date="2025-12-01T13:52:00Z" w16du:dateUtc="2025-12-01T19:52:00Z">
        <w:r>
          <w:t>Name of the REC generating facility,</w:t>
        </w:r>
      </w:ins>
    </w:p>
    <w:p w14:paraId="2F384044" w14:textId="77777777" w:rsidR="00D0579C" w:rsidRDefault="00D0579C" w:rsidP="00D0579C">
      <w:pPr>
        <w:pStyle w:val="BodyText"/>
        <w:numPr>
          <w:ilvl w:val="0"/>
          <w:numId w:val="33"/>
        </w:numPr>
        <w:rPr>
          <w:ins w:id="18" w:author="Rosel, Austin" w:date="2025-12-01T13:52:00Z" w16du:dateUtc="2025-12-01T19:52:00Z"/>
        </w:rPr>
      </w:pPr>
      <w:ins w:id="19" w:author="Rosel, Austin" w:date="2025-12-01T13:52:00Z" w16du:dateUtc="2025-12-01T19:52:00Z">
        <w:r>
          <w:t xml:space="preserve">MWh production of the REC facility included in the REC, and </w:t>
        </w:r>
      </w:ins>
    </w:p>
    <w:p w14:paraId="1C063E55" w14:textId="77777777" w:rsidR="00D0579C" w:rsidRPr="00E76415" w:rsidRDefault="00D0579C" w:rsidP="00D0579C">
      <w:pPr>
        <w:pStyle w:val="BodyText"/>
        <w:numPr>
          <w:ilvl w:val="0"/>
          <w:numId w:val="33"/>
        </w:numPr>
        <w:rPr>
          <w:ins w:id="20" w:author="Rosel, Austin" w:date="2025-12-01T13:52:00Z" w16du:dateUtc="2025-12-01T19:52:00Z"/>
        </w:rPr>
      </w:pPr>
      <w:ins w:id="21" w:author="Rosel, Austin" w:date="2025-12-01T13:52:00Z" w16du:dateUtc="2025-12-01T19:52:00Z">
        <w:r>
          <w:t xml:space="preserve">Time period of the REC. </w:t>
        </w:r>
      </w:ins>
    </w:p>
    <w:p w14:paraId="3691FD40" w14:textId="77777777" w:rsidR="00D0579C" w:rsidRDefault="00D0579C" w:rsidP="00D0579C">
      <w:pPr>
        <w:pStyle w:val="Heading2"/>
        <w:numPr>
          <w:ilvl w:val="0"/>
          <w:numId w:val="0"/>
        </w:numPr>
        <w:rPr>
          <w:ins w:id="22" w:author="Rosel, Austin" w:date="2025-12-01T13:52:00Z" w16du:dateUtc="2025-12-01T19:52:00Z"/>
        </w:rPr>
      </w:pPr>
    </w:p>
    <w:p w14:paraId="19AD46D6" w14:textId="77777777" w:rsidR="00D0579C" w:rsidRDefault="00D0579C" w:rsidP="00D0579C">
      <w:pPr>
        <w:pStyle w:val="Heading2"/>
        <w:rPr>
          <w:ins w:id="23" w:author="Rosel, Austin" w:date="2025-12-01T13:52:00Z" w16du:dateUtc="2025-12-01T19:52:00Z"/>
        </w:rPr>
      </w:pPr>
      <w:ins w:id="24" w:author="Rosel, Austin" w:date="2025-12-01T13:52:00Z" w16du:dateUtc="2025-12-01T19:52:00Z">
        <w:r>
          <w:t>Third Party Energy Attribute Certificate Program</w:t>
        </w:r>
      </w:ins>
    </w:p>
    <w:p w14:paraId="27833744" w14:textId="77777777" w:rsidR="00D0579C" w:rsidRDefault="00D0579C" w:rsidP="00D0579C">
      <w:pPr>
        <w:pStyle w:val="ListParagraph"/>
        <w:numPr>
          <w:ilvl w:val="0"/>
          <w:numId w:val="32"/>
        </w:numPr>
        <w:rPr>
          <w:ins w:id="25" w:author="Rosel, Austin" w:date="2025-12-01T13:52:00Z" w16du:dateUtc="2025-12-01T19:52:00Z"/>
        </w:rPr>
      </w:pPr>
      <w:ins w:id="26" w:author="Rosel, Austin" w:date="2025-12-01T13:52:00Z" w16du:dateUtc="2025-12-01T19:52:00Z">
        <w:r>
          <w:t>Separate from the voluntary REC program, ERCOT will provide data to support a voluntary Energy Attribute Certificate (EAC) program.</w:t>
        </w:r>
      </w:ins>
    </w:p>
    <w:p w14:paraId="6FEBF608" w14:textId="77777777" w:rsidR="00D0579C" w:rsidRDefault="00D0579C" w:rsidP="00D0579C">
      <w:pPr>
        <w:pStyle w:val="ListParagraph"/>
        <w:rPr>
          <w:ins w:id="27" w:author="Rosel, Austin" w:date="2025-12-01T13:52:00Z" w16du:dateUtc="2025-12-01T19:52:00Z"/>
        </w:rPr>
      </w:pPr>
    </w:p>
    <w:p w14:paraId="4A4A71F0" w14:textId="77777777" w:rsidR="00D0579C" w:rsidRPr="00D0579C" w:rsidRDefault="00D0579C" w:rsidP="00D0579C">
      <w:pPr>
        <w:pStyle w:val="ListParagraph"/>
        <w:numPr>
          <w:ilvl w:val="0"/>
          <w:numId w:val="32"/>
        </w:numPr>
        <w:rPr>
          <w:ins w:id="28" w:author="Rosel, Austin" w:date="2025-12-01T13:52:00Z" w16du:dateUtc="2025-12-01T19:52:00Z"/>
        </w:rPr>
      </w:pPr>
      <w:ins w:id="29" w:author="Rosel, Austin" w:date="2025-12-01T13:52:00Z" w16du:dateUtc="2025-12-01T19:52:00Z">
        <w:r w:rsidRPr="00386103">
          <w:t xml:space="preserve"> </w:t>
        </w:r>
        <w:r w:rsidRPr="00D0579C">
          <w:t>A single, qualified third-party administrator</w:t>
        </w:r>
        <w:r w:rsidRPr="00D0579C" w:rsidDel="00602999">
          <w:t xml:space="preserve"> </w:t>
        </w:r>
        <w:r w:rsidRPr="00D0579C">
          <w:t>will operate and maintain this voluntary EAC program. ERCOT will attain an annual attestation from the third-party administrator regarding the administrator’s abilities to provide certain program functions. ERCOT will issue this attestation in a Market Notice. The attestation will include, but not be limited to, the abilities of the third-party administrator to provide the following program functions:</w:t>
        </w:r>
      </w:ins>
    </w:p>
    <w:p w14:paraId="2501E6B8" w14:textId="77777777" w:rsidR="00D0579C" w:rsidRPr="00BA2009" w:rsidRDefault="00D0579C" w:rsidP="00D0579C">
      <w:pPr>
        <w:rPr>
          <w:ins w:id="30" w:author="Rosel, Austin" w:date="2025-12-01T13:52:00Z" w16du:dateUtc="2025-12-01T19:52:00Z"/>
        </w:rPr>
      </w:pPr>
    </w:p>
    <w:p w14:paraId="54FCF536" w14:textId="77777777" w:rsidR="00D0579C" w:rsidRDefault="00D0579C" w:rsidP="00D0579C">
      <w:pPr>
        <w:pStyle w:val="List"/>
        <w:numPr>
          <w:ilvl w:val="1"/>
          <w:numId w:val="32"/>
        </w:numPr>
        <w:rPr>
          <w:ins w:id="31" w:author="Rosel, Austin" w:date="2025-12-01T13:52:00Z" w16du:dateUtc="2025-12-01T19:52:00Z"/>
        </w:rPr>
      </w:pPr>
      <w:ins w:id="32" w:author="Rosel, Austin" w:date="2025-12-01T13:52:00Z" w16du:dateUtc="2025-12-01T19:52:00Z">
        <w:r>
          <w:t xml:space="preserve">Registering </w:t>
        </w:r>
        <w:r w:rsidRPr="00E8045F">
          <w:t xml:space="preserve">account holders, which may either be generators and/or transactional </w:t>
        </w:r>
        <w:proofErr w:type="gramStart"/>
        <w:r w:rsidRPr="00E8045F">
          <w:t>participants</w:t>
        </w:r>
        <w:r>
          <w:t>;</w:t>
        </w:r>
        <w:proofErr w:type="gramEnd"/>
      </w:ins>
    </w:p>
    <w:p w14:paraId="075806B1" w14:textId="77777777" w:rsidR="00D0579C" w:rsidRDefault="00D0579C" w:rsidP="00D0579C">
      <w:pPr>
        <w:pStyle w:val="List"/>
        <w:numPr>
          <w:ilvl w:val="1"/>
          <w:numId w:val="32"/>
        </w:numPr>
        <w:rPr>
          <w:ins w:id="33" w:author="Rosel, Austin" w:date="2025-12-01T13:52:00Z" w16du:dateUtc="2025-12-01T19:52:00Z"/>
        </w:rPr>
      </w:pPr>
      <w:ins w:id="34" w:author="Rosel, Austin" w:date="2025-12-01T13:52:00Z" w16du:dateUtc="2025-12-01T19:52:00Z">
        <w:r>
          <w:lastRenderedPageBreak/>
          <w:t>Maintaining a secure registry and trading platform that allows tracking attributes including facility name, hour, location, production per Watt-hour (</w:t>
        </w:r>
        <w:proofErr w:type="spellStart"/>
        <w:r>
          <w:t>Wh</w:t>
        </w:r>
        <w:proofErr w:type="spellEnd"/>
        <w:r>
          <w:t xml:space="preserve">) and fuel </w:t>
        </w:r>
        <w:proofErr w:type="gramStart"/>
        <w:r>
          <w:t>type;</w:t>
        </w:r>
        <w:proofErr w:type="gramEnd"/>
      </w:ins>
    </w:p>
    <w:p w14:paraId="57056142" w14:textId="77777777" w:rsidR="00D0579C" w:rsidRDefault="00D0579C" w:rsidP="00D0579C">
      <w:pPr>
        <w:pStyle w:val="List"/>
        <w:numPr>
          <w:ilvl w:val="1"/>
          <w:numId w:val="32"/>
        </w:numPr>
        <w:rPr>
          <w:ins w:id="35" w:author="Rosel, Austin" w:date="2025-12-01T13:52:00Z" w16du:dateUtc="2025-12-01T19:52:00Z"/>
        </w:rPr>
      </w:pPr>
      <w:ins w:id="36" w:author="Rosel, Austin" w:date="2025-12-01T13:52:00Z" w16du:dateUtc="2025-12-01T19:52:00Z">
        <w:r>
          <w:t xml:space="preserve">Providing a methodology to account for storage charging and </w:t>
        </w:r>
        <w:proofErr w:type="gramStart"/>
        <w:r>
          <w:t>losses;</w:t>
        </w:r>
        <w:proofErr w:type="gramEnd"/>
      </w:ins>
    </w:p>
    <w:p w14:paraId="0470FA38" w14:textId="77777777" w:rsidR="00D0579C" w:rsidRDefault="00D0579C" w:rsidP="00D0579C">
      <w:pPr>
        <w:pStyle w:val="List"/>
        <w:numPr>
          <w:ilvl w:val="1"/>
          <w:numId w:val="32"/>
        </w:numPr>
        <w:rPr>
          <w:ins w:id="37" w:author="Rosel, Austin" w:date="2025-12-01T13:52:00Z" w16du:dateUtc="2025-12-01T19:52:00Z"/>
        </w:rPr>
      </w:pPr>
      <w:ins w:id="38" w:author="Rosel, Austin" w:date="2025-12-01T13:52:00Z" w16du:dateUtc="2025-12-01T19:52:00Z">
        <w:r>
          <w:t xml:space="preserve">Providing a methodology to ensure RECs created by ERCOT are not duplicative with EACs created by the third-party </w:t>
        </w:r>
        <w:proofErr w:type="gramStart"/>
        <w:r>
          <w:t>administrator;</w:t>
        </w:r>
        <w:proofErr w:type="gramEnd"/>
      </w:ins>
    </w:p>
    <w:p w14:paraId="7D3BF6A1" w14:textId="77777777" w:rsidR="00D0579C" w:rsidRDefault="00D0579C" w:rsidP="00D0579C">
      <w:pPr>
        <w:pStyle w:val="List"/>
        <w:numPr>
          <w:ilvl w:val="1"/>
          <w:numId w:val="32"/>
        </w:numPr>
        <w:rPr>
          <w:ins w:id="39" w:author="Rosel, Austin" w:date="2025-12-01T13:52:00Z" w16du:dateUtc="2025-12-01T19:52:00Z"/>
        </w:rPr>
      </w:pPr>
      <w:ins w:id="40" w:author="Rosel, Austin" w:date="2025-12-01T13:52:00Z" w16du:dateUtc="2025-12-01T19:52:00Z">
        <w:r>
          <w:t>Providing a methodology for third-party verifiers to use auditable processes to track additional attributes; and</w:t>
        </w:r>
      </w:ins>
    </w:p>
    <w:p w14:paraId="007178DA" w14:textId="77777777" w:rsidR="00D0579C" w:rsidRDefault="00D0579C" w:rsidP="00D0579C">
      <w:pPr>
        <w:pStyle w:val="List"/>
        <w:numPr>
          <w:ilvl w:val="1"/>
          <w:numId w:val="32"/>
        </w:numPr>
        <w:rPr>
          <w:ins w:id="41" w:author="Rosel, Austin" w:date="2025-12-01T13:52:00Z" w16du:dateUtc="2025-12-01T19:52:00Z"/>
        </w:rPr>
      </w:pPr>
      <w:ins w:id="42" w:author="Rosel, Austin" w:date="2025-12-01T13:52:00Z" w16du:dateUtc="2025-12-01T19:52:00Z">
        <w:r>
          <w:t xml:space="preserve">Providing and maintaining an Application Programming Interface (API) that at minimum: </w:t>
        </w:r>
      </w:ins>
    </w:p>
    <w:p w14:paraId="1C35E823" w14:textId="77777777" w:rsidR="00D0579C" w:rsidRDefault="00D0579C" w:rsidP="00D0579C">
      <w:pPr>
        <w:pStyle w:val="List"/>
        <w:numPr>
          <w:ilvl w:val="2"/>
          <w:numId w:val="32"/>
        </w:numPr>
        <w:rPr>
          <w:ins w:id="43" w:author="Rosel, Austin" w:date="2025-12-01T13:52:00Z" w16du:dateUtc="2025-12-01T19:52:00Z"/>
        </w:rPr>
      </w:pPr>
      <w:ins w:id="44" w:author="Rosel, Austin" w:date="2025-12-01T13:52:00Z" w16du:dateUtc="2025-12-01T19:52:00Z">
        <w:r>
          <w:t xml:space="preserve">Enables certificate creation, transfer, and retirement of </w:t>
        </w:r>
        <w:proofErr w:type="gramStart"/>
        <w:r>
          <w:t>EACs;</w:t>
        </w:r>
        <w:proofErr w:type="gramEnd"/>
        <w:r>
          <w:t xml:space="preserve"> </w:t>
        </w:r>
      </w:ins>
    </w:p>
    <w:p w14:paraId="5B174F3F" w14:textId="77777777" w:rsidR="00D0579C" w:rsidRDefault="00D0579C" w:rsidP="00D0579C">
      <w:pPr>
        <w:pStyle w:val="List"/>
        <w:numPr>
          <w:ilvl w:val="2"/>
          <w:numId w:val="32"/>
        </w:numPr>
        <w:rPr>
          <w:ins w:id="45" w:author="Rosel, Austin" w:date="2025-12-01T13:52:00Z" w16du:dateUtc="2025-12-01T19:52:00Z"/>
        </w:rPr>
      </w:pPr>
      <w:ins w:id="46" w:author="Rosel, Austin" w:date="2025-12-01T13:52:00Z" w16du:dateUtc="2025-12-01T19:52:00Z">
        <w:r>
          <w:t xml:space="preserve">Allows for functions to be delegated by the EAC participant to an agent of the EAC </w:t>
        </w:r>
        <w:proofErr w:type="gramStart"/>
        <w:r>
          <w:t>participant;</w:t>
        </w:r>
        <w:proofErr w:type="gramEnd"/>
        <w:r>
          <w:t xml:space="preserve"> </w:t>
        </w:r>
      </w:ins>
    </w:p>
    <w:p w14:paraId="284802A3" w14:textId="77777777" w:rsidR="00D0579C" w:rsidRDefault="00D0579C" w:rsidP="00D0579C">
      <w:pPr>
        <w:pStyle w:val="List"/>
        <w:numPr>
          <w:ilvl w:val="2"/>
          <w:numId w:val="32"/>
        </w:numPr>
        <w:rPr>
          <w:ins w:id="47" w:author="Rosel, Austin" w:date="2025-12-01T13:52:00Z" w16du:dateUtc="2025-12-01T19:52:00Z"/>
        </w:rPr>
      </w:pPr>
      <w:ins w:id="48" w:author="Rosel, Austin" w:date="2025-12-01T13:52:00Z" w16du:dateUtc="2025-12-01T19:52:00Z">
        <w:r>
          <w:t xml:space="preserve">Enables viewing contact information of EAC participants </w:t>
        </w:r>
        <w:proofErr w:type="gramStart"/>
        <w:r>
          <w:t>by  other</w:t>
        </w:r>
        <w:proofErr w:type="gramEnd"/>
        <w:r>
          <w:t xml:space="preserve"> EAC participants; and</w:t>
        </w:r>
      </w:ins>
    </w:p>
    <w:p w14:paraId="6D99E1CE" w14:textId="77777777" w:rsidR="00D0579C" w:rsidRDefault="00D0579C" w:rsidP="00D0579C">
      <w:pPr>
        <w:pStyle w:val="List"/>
        <w:numPr>
          <w:ilvl w:val="2"/>
          <w:numId w:val="32"/>
        </w:numPr>
        <w:rPr>
          <w:ins w:id="49" w:author="Rosel, Austin" w:date="2025-12-01T13:52:00Z" w16du:dateUtc="2025-12-01T19:52:00Z"/>
          <w:rStyle w:val="CommentReference"/>
        </w:rPr>
      </w:pPr>
      <w:ins w:id="50" w:author="Rosel, Austin" w:date="2025-12-01T13:52:00Z" w16du:dateUtc="2025-12-01T19:52:00Z">
        <w:r>
          <w:t>Enables viewing a list of all certificates by account holders in a way that maintains the confidentiality of facility information for 60 days after the Operating Day.</w:t>
        </w:r>
        <w:r>
          <w:rPr>
            <w:rStyle w:val="CommentReference"/>
          </w:rPr>
          <w:t xml:space="preserve"> </w:t>
        </w:r>
      </w:ins>
    </w:p>
    <w:p w14:paraId="43789DB0" w14:textId="51F7FC78" w:rsidR="00D0579C" w:rsidRDefault="00D0579C" w:rsidP="00D0579C">
      <w:pPr>
        <w:pStyle w:val="List"/>
        <w:numPr>
          <w:ilvl w:val="0"/>
          <w:numId w:val="32"/>
        </w:numPr>
        <w:rPr>
          <w:ins w:id="51" w:author="Rosel, Austin" w:date="2025-12-01T13:52:00Z" w16du:dateUtc="2025-12-01T19:52:00Z"/>
        </w:rPr>
      </w:pPr>
      <w:ins w:id="52" w:author="Rosel, Austin" w:date="2025-12-01T13:52:00Z" w16du:dateUtc="2025-12-01T19:52:00Z">
        <w:r>
          <w:t>ERCOT will provide a list of qualified third-party administrators to manage the EAC program</w:t>
        </w:r>
        <w:r w:rsidRPr="00A95E2C">
          <w:t xml:space="preserve"> </w:t>
        </w:r>
        <w:r>
          <w:t xml:space="preserve">to the ERCOT Technical Advisory Committee (TAC).  The </w:t>
        </w:r>
      </w:ins>
      <w:ins w:id="53" w:author="Rosel, Austin" w:date="2025-12-03T14:53:00Z" w16du:dateUtc="2025-12-03T20:53:00Z">
        <w:r w:rsidR="008A5C4F">
          <w:t>preferred third-party administrator will be recommended by TAC and approved by the ERCOT Board.</w:t>
        </w:r>
      </w:ins>
    </w:p>
    <w:p w14:paraId="05463A8A" w14:textId="0C937BBB" w:rsidR="00D0579C" w:rsidRPr="0001348A" w:rsidRDefault="00D0579C" w:rsidP="00D0579C">
      <w:pPr>
        <w:pStyle w:val="List"/>
        <w:numPr>
          <w:ilvl w:val="0"/>
          <w:numId w:val="32"/>
        </w:numPr>
        <w:rPr>
          <w:ins w:id="54" w:author="Rosel, Austin" w:date="2025-12-01T13:52:00Z" w16du:dateUtc="2025-12-01T19:52:00Z"/>
        </w:rPr>
      </w:pPr>
      <w:ins w:id="55" w:author="Rosel, Austin" w:date="2025-12-01T13:52:00Z" w16du:dateUtc="2025-12-01T19:52:00Z">
        <w:r>
          <w:t xml:space="preserve">Upon a determination by ERCOT that the third-party administrator cannot or will not continue to meet the requirements of this Section </w:t>
        </w:r>
        <w:r w:rsidRPr="00C31816">
          <w:t xml:space="preserve">in a timely and efficient manner, </w:t>
        </w:r>
      </w:ins>
      <w:ins w:id="56" w:author="Rosel, Austin" w:date="2025-12-03T14:53:00Z">
        <w:r w:rsidR="008A5C4F" w:rsidRPr="008A5C4F">
          <w:t xml:space="preserve">ERCOT will provide a new list of qualified third-party administrators. The </w:t>
        </w:r>
        <w:proofErr w:type="gramStart"/>
        <w:r w:rsidR="008A5C4F" w:rsidRPr="008A5C4F">
          <w:t>replacement</w:t>
        </w:r>
        <w:proofErr w:type="gramEnd"/>
        <w:r w:rsidR="008A5C4F" w:rsidRPr="008A5C4F">
          <w:t xml:space="preserve"> third-party administrator will be recommended by TAC and approved by the ERCOT Board</w:t>
        </w:r>
      </w:ins>
      <w:ins w:id="57" w:author="Rosel, Austin" w:date="2025-12-03T14:54:00Z" w16du:dateUtc="2025-12-03T20:54:00Z">
        <w:r w:rsidR="008A5C4F">
          <w:t>.</w:t>
        </w:r>
      </w:ins>
      <w:ins w:id="58" w:author="Rosel, Austin" w:date="2025-12-01T13:52:00Z" w16du:dateUtc="2025-12-01T19:52:00Z">
        <w:r>
          <w:br w:type="page"/>
        </w:r>
      </w:ins>
    </w:p>
    <w:p w14:paraId="72406C30" w14:textId="77777777" w:rsidR="00D0579C" w:rsidRDefault="00D0579C" w:rsidP="00D0579C">
      <w:pPr>
        <w:pStyle w:val="List"/>
        <w:rPr>
          <w:ins w:id="59" w:author="Rosel, Austin" w:date="2025-12-01T13:52:00Z" w16du:dateUtc="2025-12-01T19:52:00Z"/>
        </w:rPr>
      </w:pPr>
    </w:p>
    <w:p w14:paraId="2C836626" w14:textId="77777777" w:rsidR="00D0579C" w:rsidRPr="00F2174A" w:rsidRDefault="00D0579C" w:rsidP="00D0579C">
      <w:pPr>
        <w:spacing w:before="2400"/>
        <w:jc w:val="center"/>
        <w:rPr>
          <w:ins w:id="60" w:author="Rosel, Austin" w:date="2025-12-01T13:52:00Z" w16du:dateUtc="2025-12-01T19:52:00Z"/>
          <w:b/>
          <w:sz w:val="36"/>
          <w:szCs w:val="36"/>
        </w:rPr>
      </w:pPr>
      <w:ins w:id="61" w:author="Rosel, Austin" w:date="2025-12-01T13:52:00Z" w16du:dateUtc="2025-12-01T19:52:00Z">
        <w:r w:rsidRPr="00F2174A">
          <w:rPr>
            <w:b/>
            <w:sz w:val="36"/>
          </w:rPr>
          <w:t>ERCOT Nodal Protocols</w:t>
        </w:r>
        <w:r>
          <w:rPr>
            <w:b/>
            <w:sz w:val="36"/>
          </w:rPr>
          <w:t xml:space="preserve"> </w:t>
        </w:r>
      </w:ins>
    </w:p>
    <w:p w14:paraId="47F28B42" w14:textId="77777777" w:rsidR="00D0579C" w:rsidRPr="00F2174A" w:rsidRDefault="00D0579C" w:rsidP="00D0579C">
      <w:pPr>
        <w:jc w:val="center"/>
        <w:rPr>
          <w:ins w:id="62" w:author="Rosel, Austin" w:date="2025-12-01T13:52:00Z" w16du:dateUtc="2025-12-01T19:52:00Z"/>
          <w:b/>
          <w:sz w:val="36"/>
        </w:rPr>
      </w:pPr>
    </w:p>
    <w:p w14:paraId="3ED53972" w14:textId="77777777" w:rsidR="00D0579C" w:rsidRPr="00F2174A" w:rsidRDefault="00D0579C" w:rsidP="00D0579C">
      <w:pPr>
        <w:jc w:val="center"/>
        <w:rPr>
          <w:ins w:id="63" w:author="Rosel, Austin" w:date="2025-12-01T13:52:00Z" w16du:dateUtc="2025-12-01T19:52:00Z"/>
          <w:b/>
          <w:sz w:val="36"/>
        </w:rPr>
      </w:pPr>
      <w:ins w:id="64" w:author="Rosel, Austin" w:date="2025-12-01T13:52:00Z" w16du:dateUtc="2025-12-01T19:52:00Z">
        <w:r w:rsidRPr="00F2174A">
          <w:rPr>
            <w:b/>
            <w:sz w:val="36"/>
          </w:rPr>
          <w:t>Section 2</w:t>
        </w:r>
        <w:r>
          <w:rPr>
            <w:b/>
            <w:sz w:val="36"/>
          </w:rPr>
          <w:t>3</w:t>
        </w:r>
      </w:ins>
    </w:p>
    <w:p w14:paraId="1509956C" w14:textId="77777777" w:rsidR="00D0579C" w:rsidRDefault="00D0579C" w:rsidP="00D0579C">
      <w:pPr>
        <w:jc w:val="center"/>
        <w:rPr>
          <w:ins w:id="65" w:author="Rosel, Austin" w:date="2025-12-01T13:52:00Z" w16du:dateUtc="2025-12-01T19:52:00Z"/>
          <w:b/>
          <w:sz w:val="36"/>
          <w:szCs w:val="36"/>
        </w:rPr>
      </w:pPr>
    </w:p>
    <w:p w14:paraId="2BB5FCE5" w14:textId="77777777" w:rsidR="00D0579C" w:rsidRPr="00CA69E4" w:rsidRDefault="00D0579C" w:rsidP="00D0579C">
      <w:pPr>
        <w:jc w:val="center"/>
        <w:rPr>
          <w:ins w:id="66" w:author="Rosel, Austin" w:date="2025-12-01T13:52:00Z" w16du:dateUtc="2025-12-01T19:52:00Z"/>
          <w:b/>
          <w:sz w:val="36"/>
        </w:rPr>
      </w:pPr>
      <w:ins w:id="67" w:author="Rosel, Austin" w:date="2025-12-01T13:52:00Z" w16du:dateUtc="2025-12-01T19:52:00Z">
        <w:r w:rsidRPr="00A72192">
          <w:rPr>
            <w:b/>
            <w:sz w:val="36"/>
            <w:szCs w:val="36"/>
          </w:rPr>
          <w:t xml:space="preserve">Attachment </w:t>
        </w:r>
        <w:r w:rsidRPr="001E0172">
          <w:rPr>
            <w:b/>
            <w:sz w:val="36"/>
            <w:szCs w:val="36"/>
          </w:rPr>
          <w:t>X</w:t>
        </w:r>
        <w:proofErr w:type="gramStart"/>
        <w:r w:rsidRPr="00A72192">
          <w:rPr>
            <w:b/>
            <w:sz w:val="36"/>
            <w:szCs w:val="36"/>
          </w:rPr>
          <w:t xml:space="preserve">:  </w:t>
        </w:r>
        <w:r>
          <w:rPr>
            <w:b/>
            <w:sz w:val="36"/>
            <w:szCs w:val="36"/>
          </w:rPr>
          <w:t>Request</w:t>
        </w:r>
        <w:proofErr w:type="gramEnd"/>
        <w:r>
          <w:rPr>
            <w:b/>
            <w:sz w:val="36"/>
            <w:szCs w:val="36"/>
          </w:rPr>
          <w:t xml:space="preserve"> to Opt-in to Energy Attribute Certificate Program  </w:t>
        </w:r>
      </w:ins>
    </w:p>
    <w:p w14:paraId="7FB39A8E" w14:textId="77777777" w:rsidR="00D0579C" w:rsidRPr="00F2174A" w:rsidRDefault="00D0579C" w:rsidP="00D0579C">
      <w:pPr>
        <w:jc w:val="center"/>
        <w:outlineLvl w:val="0"/>
        <w:rPr>
          <w:ins w:id="68" w:author="Rosel, Austin" w:date="2025-12-01T13:52:00Z" w16du:dateUtc="2025-12-01T19:52:00Z"/>
          <w:b/>
        </w:rPr>
      </w:pPr>
    </w:p>
    <w:p w14:paraId="283D30B9" w14:textId="77777777" w:rsidR="00D0579C" w:rsidRPr="00F2174A" w:rsidRDefault="00D0579C" w:rsidP="00D0579C">
      <w:pPr>
        <w:jc w:val="center"/>
        <w:outlineLvl w:val="0"/>
        <w:rPr>
          <w:ins w:id="69" w:author="Rosel, Austin" w:date="2025-12-01T13:52:00Z" w16du:dateUtc="2025-12-01T19:52:00Z"/>
          <w:b/>
        </w:rPr>
      </w:pPr>
    </w:p>
    <w:p w14:paraId="4E82FBDA" w14:textId="77777777" w:rsidR="00D0579C" w:rsidRPr="00F2174A" w:rsidRDefault="00D0579C" w:rsidP="00D0579C">
      <w:pPr>
        <w:jc w:val="center"/>
        <w:outlineLvl w:val="0"/>
        <w:rPr>
          <w:ins w:id="70" w:author="Rosel, Austin" w:date="2025-12-01T13:52:00Z" w16du:dateUtc="2025-12-01T19:52:00Z"/>
          <w:b/>
        </w:rPr>
      </w:pPr>
      <w:ins w:id="71" w:author="Rosel, Austin" w:date="2025-12-01T13:52:00Z" w16du:dateUtc="2025-12-01T19:52:00Z">
        <w:r>
          <w:rPr>
            <w:b/>
          </w:rPr>
          <w:t>TBD</w:t>
        </w:r>
      </w:ins>
    </w:p>
    <w:p w14:paraId="1204C173" w14:textId="77777777" w:rsidR="00D0579C" w:rsidRPr="00F2174A" w:rsidRDefault="00D0579C" w:rsidP="00D0579C">
      <w:pPr>
        <w:jc w:val="center"/>
        <w:outlineLvl w:val="0"/>
        <w:rPr>
          <w:ins w:id="72" w:author="Rosel, Austin" w:date="2025-12-01T13:52:00Z" w16du:dateUtc="2025-12-01T19:52:00Z"/>
          <w:b/>
        </w:rPr>
      </w:pPr>
    </w:p>
    <w:p w14:paraId="5B7E17CA" w14:textId="77777777" w:rsidR="00D0579C" w:rsidRPr="00F2174A" w:rsidRDefault="00D0579C" w:rsidP="00D0579C">
      <w:pPr>
        <w:jc w:val="center"/>
        <w:outlineLvl w:val="0"/>
        <w:rPr>
          <w:ins w:id="73" w:author="Rosel, Austin" w:date="2025-12-01T13:52:00Z" w16du:dateUtc="2025-12-01T19:52:00Z"/>
          <w:b/>
        </w:rPr>
      </w:pPr>
    </w:p>
    <w:p w14:paraId="0F63975F" w14:textId="77777777" w:rsidR="00D0579C" w:rsidRPr="00F2174A" w:rsidRDefault="00D0579C" w:rsidP="00D0579C">
      <w:pPr>
        <w:jc w:val="center"/>
        <w:rPr>
          <w:ins w:id="74" w:author="Rosel, Austin" w:date="2025-12-01T13:52:00Z" w16du:dateUtc="2025-12-01T19:52:00Z"/>
          <w:b/>
          <w:bCs/>
          <w:i/>
          <w:iCs/>
        </w:rPr>
      </w:pPr>
    </w:p>
    <w:p w14:paraId="7AB2DC11" w14:textId="77777777" w:rsidR="00D0579C" w:rsidRPr="00F2174A" w:rsidRDefault="00D0579C" w:rsidP="00D0579C">
      <w:pPr>
        <w:jc w:val="center"/>
        <w:rPr>
          <w:ins w:id="75" w:author="Rosel, Austin" w:date="2025-12-01T13:52:00Z" w16du:dateUtc="2025-12-01T19:52:00Z"/>
          <w:b/>
        </w:rPr>
      </w:pPr>
    </w:p>
    <w:p w14:paraId="3AB18019" w14:textId="77777777" w:rsidR="00D0579C" w:rsidRPr="00F2174A" w:rsidRDefault="00D0579C" w:rsidP="00D0579C">
      <w:pPr>
        <w:pBdr>
          <w:top w:val="single" w:sz="4" w:space="1" w:color="auto"/>
        </w:pBdr>
        <w:rPr>
          <w:ins w:id="76" w:author="Rosel, Austin" w:date="2025-12-01T13:52:00Z" w16du:dateUtc="2025-12-01T19:52:00Z"/>
          <w:b/>
          <w:sz w:val="20"/>
        </w:rPr>
      </w:pPr>
    </w:p>
    <w:p w14:paraId="468C05BD" w14:textId="77777777" w:rsidR="00D0579C" w:rsidRPr="00F2174A" w:rsidRDefault="00D0579C" w:rsidP="00D0579C">
      <w:pPr>
        <w:pStyle w:val="BodyText"/>
        <w:rPr>
          <w:ins w:id="77" w:author="Rosel, Austin" w:date="2025-12-01T13:52:00Z" w16du:dateUtc="2025-12-01T19:52:00Z"/>
        </w:rPr>
        <w:sectPr w:rsidR="00D0579C" w:rsidRPr="00F2174A" w:rsidSect="00D0579C">
          <w:headerReference w:type="default" r:id="rId11"/>
          <w:footerReference w:type="even" r:id="rId12"/>
          <w:footerReference w:type="default" r:id="rId13"/>
          <w:pgSz w:w="12240" w:h="15840" w:code="1"/>
          <w:pgMar w:top="1440" w:right="1440" w:bottom="1440" w:left="1440" w:header="720" w:footer="720" w:gutter="0"/>
          <w:pgNumType w:start="1" w:chapStyle="1"/>
          <w:cols w:space="720"/>
        </w:sectPr>
      </w:pPr>
    </w:p>
    <w:p w14:paraId="04C50884" w14:textId="77777777" w:rsidR="00D0579C" w:rsidRDefault="00D0579C" w:rsidP="00D0579C">
      <w:pPr>
        <w:jc w:val="center"/>
        <w:rPr>
          <w:ins w:id="78" w:author="Rosel, Austin" w:date="2025-12-01T13:52:00Z" w16du:dateUtc="2025-12-01T19:52:00Z"/>
          <w:b/>
        </w:rPr>
      </w:pPr>
      <w:ins w:id="79" w:author="Rosel, Austin" w:date="2025-12-01T13:52:00Z" w16du:dateUtc="2025-12-01T19:52:00Z">
        <w:r w:rsidRPr="00FD150D">
          <w:rPr>
            <w:b/>
          </w:rPr>
          <w:lastRenderedPageBreak/>
          <w:t xml:space="preserve">Request to Opt-in to Energy Attribute Certificate Program </w:t>
        </w:r>
      </w:ins>
    </w:p>
    <w:p w14:paraId="15E4762A" w14:textId="77777777" w:rsidR="00D0579C" w:rsidRDefault="00D0579C" w:rsidP="00D0579C">
      <w:pPr>
        <w:jc w:val="center"/>
        <w:rPr>
          <w:ins w:id="80" w:author="Rosel, Austin" w:date="2025-12-01T13:52:00Z" w16du:dateUtc="2025-12-01T19:52:00Z"/>
          <w:b/>
        </w:rPr>
      </w:pPr>
    </w:p>
    <w:p w14:paraId="7895E44C" w14:textId="77777777" w:rsidR="00D0579C" w:rsidRPr="00296D10" w:rsidRDefault="00D0579C" w:rsidP="00D0579C">
      <w:pPr>
        <w:pStyle w:val="NormalWeb"/>
        <w:rPr>
          <w:ins w:id="81" w:author="Rosel, Austin" w:date="2025-12-01T13:52:00Z" w16du:dateUtc="2025-12-01T19:52:00Z"/>
          <w:color w:val="000000"/>
        </w:rPr>
      </w:pPr>
      <w:ins w:id="82" w:author="Rosel, Austin" w:date="2025-12-01T13:52:00Z" w16du:dateUtc="2025-12-01T19:52:00Z">
        <w:r w:rsidRPr="009B23E8">
          <w:rPr>
            <w:color w:val="000000"/>
          </w:rPr>
          <w:t xml:space="preserve">A </w:t>
        </w:r>
        <w:r>
          <w:rPr>
            <w:color w:val="000000"/>
          </w:rPr>
          <w:t>Resource Entity</w:t>
        </w:r>
        <w:r w:rsidRPr="009B23E8">
          <w:rPr>
            <w:color w:val="000000"/>
          </w:rPr>
          <w:t xml:space="preserve"> </w:t>
        </w:r>
        <w:r w:rsidRPr="00296D10">
          <w:rPr>
            <w:color w:val="000000"/>
          </w:rPr>
          <w:t xml:space="preserve">may voluntarily request </w:t>
        </w:r>
        <w:r>
          <w:rPr>
            <w:color w:val="000000"/>
          </w:rPr>
          <w:t xml:space="preserve">ERCOT to share specified data with the </w:t>
        </w:r>
        <w:proofErr w:type="gramStart"/>
        <w:r>
          <w:rPr>
            <w:color w:val="000000"/>
          </w:rPr>
          <w:t>third party</w:t>
        </w:r>
        <w:proofErr w:type="gramEnd"/>
        <w:r>
          <w:rPr>
            <w:color w:val="000000"/>
          </w:rPr>
          <w:t xml:space="preserve"> administrator of the </w:t>
        </w:r>
        <w:r w:rsidRPr="00296D10">
          <w:rPr>
            <w:color w:val="000000"/>
          </w:rPr>
          <w:t xml:space="preserve">Energy Attribute Certificate </w:t>
        </w:r>
        <w:r>
          <w:rPr>
            <w:color w:val="000000"/>
          </w:rPr>
          <w:t>(EAC) p</w:t>
        </w:r>
        <w:r w:rsidRPr="00296D10">
          <w:rPr>
            <w:color w:val="000000"/>
          </w:rPr>
          <w:t xml:space="preserve">rogram, as that program is </w:t>
        </w:r>
        <w:r>
          <w:rPr>
            <w:color w:val="000000"/>
          </w:rPr>
          <w:t>outlined</w:t>
        </w:r>
        <w:r w:rsidRPr="00296D10">
          <w:rPr>
            <w:color w:val="000000"/>
          </w:rPr>
          <w:t xml:space="preserve"> under ERCOT Protocol</w:t>
        </w:r>
        <w:r>
          <w:rPr>
            <w:color w:val="000000"/>
          </w:rPr>
          <w:t>s</w:t>
        </w:r>
        <w:r w:rsidRPr="00296D10">
          <w:rPr>
            <w:color w:val="000000"/>
          </w:rPr>
          <w:t xml:space="preserve"> Section 14.14, </w:t>
        </w:r>
        <w:r w:rsidRPr="00296D10">
          <w:rPr>
            <w:i/>
            <w:iCs/>
            <w:color w:val="000000"/>
          </w:rPr>
          <w:t>Third Party Energy Attribute Certificate Program</w:t>
        </w:r>
        <w:r w:rsidRPr="00296D10">
          <w:rPr>
            <w:color w:val="000000"/>
          </w:rPr>
          <w:t xml:space="preserve">. </w:t>
        </w:r>
        <w:r>
          <w:rPr>
            <w:color w:val="000000"/>
          </w:rPr>
          <w:t xml:space="preserve"> </w:t>
        </w:r>
      </w:ins>
    </w:p>
    <w:p w14:paraId="29643CE9" w14:textId="77777777" w:rsidR="00D0579C" w:rsidRPr="009B23E8" w:rsidRDefault="00D0579C" w:rsidP="00D0579C">
      <w:pPr>
        <w:pStyle w:val="NormalWeb"/>
        <w:rPr>
          <w:ins w:id="83" w:author="Rosel, Austin" w:date="2025-12-01T13:52:00Z" w16du:dateUtc="2025-12-01T19:52:00Z"/>
          <w:color w:val="000000"/>
        </w:rPr>
      </w:pPr>
      <w:ins w:id="84" w:author="Rosel, Austin" w:date="2025-12-01T13:52:00Z" w16du:dateUtc="2025-12-01T19:52:00Z">
        <w:r w:rsidRPr="009B23E8">
          <w:rPr>
            <w:color w:val="000000"/>
          </w:rPr>
          <w:t xml:space="preserve">To request </w:t>
        </w:r>
        <w:r w:rsidRPr="00296D10">
          <w:rPr>
            <w:color w:val="000000"/>
          </w:rPr>
          <w:t xml:space="preserve">to opt-in to the </w:t>
        </w:r>
        <w:r>
          <w:rPr>
            <w:color w:val="000000"/>
          </w:rPr>
          <w:t>EAC</w:t>
        </w:r>
        <w:r w:rsidRPr="00296D10">
          <w:rPr>
            <w:color w:val="000000"/>
          </w:rPr>
          <w:t xml:space="preserve"> </w:t>
        </w:r>
        <w:r>
          <w:rPr>
            <w:color w:val="000000"/>
          </w:rPr>
          <w:t>p</w:t>
        </w:r>
        <w:r w:rsidRPr="00296D10">
          <w:rPr>
            <w:color w:val="000000"/>
          </w:rPr>
          <w:t>rogram</w:t>
        </w:r>
        <w:r w:rsidRPr="009B23E8">
          <w:rPr>
            <w:color w:val="000000"/>
          </w:rPr>
          <w:t xml:space="preserve">, the Authorized Representative or an officer/executive of the </w:t>
        </w:r>
        <w:r>
          <w:rPr>
            <w:color w:val="000000"/>
          </w:rPr>
          <w:t>Resource Entity (RE)</w:t>
        </w:r>
        <w:r w:rsidRPr="009B23E8">
          <w:rPr>
            <w:color w:val="000000"/>
          </w:rPr>
          <w:t xml:space="preserve"> must complete this form and return it to ERCOT via email at </w:t>
        </w:r>
        <w:r w:rsidRPr="00C766DB">
          <w:rPr>
            <w:color w:val="000000"/>
          </w:rPr>
          <w:t>(</w:t>
        </w:r>
        <w:r>
          <w:fldChar w:fldCharType="begin"/>
        </w:r>
        <w:r>
          <w:instrText>HYPERLINK "mailto:recadmin@ercot.com"</w:instrText>
        </w:r>
        <w:r>
          <w:fldChar w:fldCharType="separate"/>
        </w:r>
        <w:r w:rsidRPr="00C766DB">
          <w:rPr>
            <w:rStyle w:val="Hyperlink"/>
          </w:rPr>
          <w:t>recadmin@ercot.com</w:t>
        </w:r>
        <w:r>
          <w:fldChar w:fldCharType="end"/>
        </w:r>
        <w:r w:rsidRPr="00C766DB">
          <w:rPr>
            <w:color w:val="000000"/>
          </w:rPr>
          <w:t>) .</w:t>
        </w:r>
        <w:r w:rsidRPr="00296D10">
          <w:rPr>
            <w:color w:val="000000"/>
          </w:rPr>
          <w:t xml:space="preserve"> </w:t>
        </w:r>
      </w:ins>
    </w:p>
    <w:tbl>
      <w:tblPr>
        <w:tblStyle w:val="TableGrid"/>
        <w:tblW w:w="0" w:type="auto"/>
        <w:tblLook w:val="04A0" w:firstRow="1" w:lastRow="0" w:firstColumn="1" w:lastColumn="0" w:noHBand="0" w:noVBand="1"/>
      </w:tblPr>
      <w:tblGrid>
        <w:gridCol w:w="3235"/>
        <w:gridCol w:w="6115"/>
      </w:tblGrid>
      <w:tr w:rsidR="00D0579C" w14:paraId="7FB88A56" w14:textId="77777777" w:rsidTr="00A57BBD">
        <w:trPr>
          <w:ins w:id="85" w:author="Rosel, Austin" w:date="2025-12-01T13:52:00Z"/>
        </w:trPr>
        <w:tc>
          <w:tcPr>
            <w:tcW w:w="3235" w:type="dxa"/>
          </w:tcPr>
          <w:p w14:paraId="05816F85" w14:textId="77777777" w:rsidR="00D0579C" w:rsidRDefault="00D0579C" w:rsidP="00A57BBD">
            <w:pPr>
              <w:pStyle w:val="NormalWeb"/>
              <w:rPr>
                <w:ins w:id="86" w:author="Rosel, Austin" w:date="2025-12-01T13:52:00Z" w16du:dateUtc="2025-12-01T19:52:00Z"/>
                <w:color w:val="000000"/>
              </w:rPr>
            </w:pPr>
            <w:ins w:id="87" w:author="Rosel, Austin" w:date="2025-12-01T13:52:00Z" w16du:dateUtc="2025-12-01T19:52:00Z">
              <w:r>
                <w:rPr>
                  <w:color w:val="000000"/>
                </w:rPr>
                <w:t>Resource Entity Name</w:t>
              </w:r>
            </w:ins>
          </w:p>
        </w:tc>
        <w:tc>
          <w:tcPr>
            <w:tcW w:w="6115" w:type="dxa"/>
          </w:tcPr>
          <w:p w14:paraId="519FEF9F" w14:textId="77777777" w:rsidR="00D0579C" w:rsidRDefault="00D0579C" w:rsidP="00A57BBD">
            <w:pPr>
              <w:pStyle w:val="NormalWeb"/>
              <w:rPr>
                <w:ins w:id="88" w:author="Rosel, Austin" w:date="2025-12-01T13:52:00Z" w16du:dateUtc="2025-12-01T19:52:00Z"/>
                <w:color w:val="000000"/>
              </w:rPr>
            </w:pPr>
          </w:p>
        </w:tc>
      </w:tr>
      <w:tr w:rsidR="00D0579C" w14:paraId="5CEEC8F7" w14:textId="77777777" w:rsidTr="00A57BBD">
        <w:trPr>
          <w:ins w:id="89" w:author="Rosel, Austin" w:date="2025-12-01T13:52:00Z"/>
        </w:trPr>
        <w:tc>
          <w:tcPr>
            <w:tcW w:w="3235" w:type="dxa"/>
          </w:tcPr>
          <w:p w14:paraId="65A014CE" w14:textId="77777777" w:rsidR="00D0579C" w:rsidRDefault="00D0579C" w:rsidP="00A57BBD">
            <w:pPr>
              <w:pStyle w:val="NormalWeb"/>
              <w:rPr>
                <w:ins w:id="90" w:author="Rosel, Austin" w:date="2025-12-01T13:52:00Z" w16du:dateUtc="2025-12-01T19:52:00Z"/>
                <w:color w:val="000000"/>
              </w:rPr>
            </w:pPr>
            <w:ins w:id="91" w:author="Rosel, Austin" w:date="2025-12-01T13:52:00Z" w16du:dateUtc="2025-12-01T19:52:00Z">
              <w:r>
                <w:rPr>
                  <w:color w:val="000000"/>
                </w:rPr>
                <w:t>Resource Entity Duns Number</w:t>
              </w:r>
            </w:ins>
          </w:p>
        </w:tc>
        <w:tc>
          <w:tcPr>
            <w:tcW w:w="6115" w:type="dxa"/>
          </w:tcPr>
          <w:p w14:paraId="494AFD93" w14:textId="77777777" w:rsidR="00D0579C" w:rsidRDefault="00D0579C" w:rsidP="00A57BBD">
            <w:pPr>
              <w:pStyle w:val="NormalWeb"/>
              <w:rPr>
                <w:ins w:id="92" w:author="Rosel, Austin" w:date="2025-12-01T13:52:00Z" w16du:dateUtc="2025-12-01T19:52:00Z"/>
                <w:color w:val="000000"/>
              </w:rPr>
            </w:pPr>
          </w:p>
        </w:tc>
      </w:tr>
      <w:tr w:rsidR="00D0579C" w14:paraId="15E04B5E" w14:textId="77777777" w:rsidTr="00A57BBD">
        <w:trPr>
          <w:ins w:id="93" w:author="Rosel, Austin" w:date="2025-12-01T13:52:00Z"/>
        </w:trPr>
        <w:tc>
          <w:tcPr>
            <w:tcW w:w="3235" w:type="dxa"/>
          </w:tcPr>
          <w:p w14:paraId="4FA0A065" w14:textId="77777777" w:rsidR="00D0579C" w:rsidRDefault="00D0579C" w:rsidP="00A57BBD">
            <w:pPr>
              <w:pStyle w:val="NormalWeb"/>
              <w:rPr>
                <w:ins w:id="94" w:author="Rosel, Austin" w:date="2025-12-01T13:52:00Z" w16du:dateUtc="2025-12-01T19:52:00Z"/>
                <w:color w:val="000000"/>
              </w:rPr>
            </w:pPr>
            <w:ins w:id="95" w:author="Rosel, Austin" w:date="2025-12-01T13:52:00Z" w16du:dateUtc="2025-12-01T19:52:00Z">
              <w:r>
                <w:rPr>
                  <w:color w:val="000000"/>
                </w:rPr>
                <w:t>Facility Name</w:t>
              </w:r>
            </w:ins>
          </w:p>
        </w:tc>
        <w:tc>
          <w:tcPr>
            <w:tcW w:w="6115" w:type="dxa"/>
          </w:tcPr>
          <w:p w14:paraId="60361569" w14:textId="77777777" w:rsidR="00D0579C" w:rsidRDefault="00D0579C" w:rsidP="00A57BBD">
            <w:pPr>
              <w:pStyle w:val="NormalWeb"/>
              <w:rPr>
                <w:ins w:id="96" w:author="Rosel, Austin" w:date="2025-12-01T13:52:00Z" w16du:dateUtc="2025-12-01T19:52:00Z"/>
                <w:color w:val="000000"/>
              </w:rPr>
            </w:pPr>
          </w:p>
        </w:tc>
      </w:tr>
      <w:tr w:rsidR="00D0579C" w14:paraId="114C65AD" w14:textId="77777777" w:rsidTr="00A57BBD">
        <w:trPr>
          <w:ins w:id="97" w:author="Rosel, Austin" w:date="2025-12-01T13:52:00Z"/>
        </w:trPr>
        <w:tc>
          <w:tcPr>
            <w:tcW w:w="3235" w:type="dxa"/>
          </w:tcPr>
          <w:p w14:paraId="58B8100A" w14:textId="77777777" w:rsidR="00D0579C" w:rsidRDefault="00D0579C" w:rsidP="00A57BBD">
            <w:pPr>
              <w:pStyle w:val="NormalWeb"/>
              <w:rPr>
                <w:ins w:id="98" w:author="Rosel, Austin" w:date="2025-12-01T13:52:00Z" w16du:dateUtc="2025-12-01T19:52:00Z"/>
                <w:color w:val="000000"/>
              </w:rPr>
            </w:pPr>
            <w:ins w:id="99" w:author="Rosel, Austin" w:date="2025-12-01T13:52:00Z" w16du:dateUtc="2025-12-01T19:52:00Z">
              <w:r>
                <w:rPr>
                  <w:color w:val="000000"/>
                </w:rPr>
                <w:t>Facility Address</w:t>
              </w:r>
            </w:ins>
          </w:p>
        </w:tc>
        <w:tc>
          <w:tcPr>
            <w:tcW w:w="6115" w:type="dxa"/>
          </w:tcPr>
          <w:p w14:paraId="284C46FF" w14:textId="77777777" w:rsidR="00D0579C" w:rsidRDefault="00D0579C" w:rsidP="00A57BBD">
            <w:pPr>
              <w:pStyle w:val="NormalWeb"/>
              <w:rPr>
                <w:ins w:id="100" w:author="Rosel, Austin" w:date="2025-12-01T13:52:00Z" w16du:dateUtc="2025-12-01T19:52:00Z"/>
                <w:color w:val="000000"/>
              </w:rPr>
            </w:pPr>
          </w:p>
        </w:tc>
      </w:tr>
    </w:tbl>
    <w:p w14:paraId="3AE56ACD" w14:textId="77777777" w:rsidR="00D0579C" w:rsidRDefault="00D0579C" w:rsidP="00D0579C">
      <w:pPr>
        <w:pStyle w:val="NormalWeb"/>
        <w:rPr>
          <w:ins w:id="101" w:author="Rosel, Austin" w:date="2025-12-01T13:52:00Z" w16du:dateUtc="2025-12-01T19:52:00Z"/>
          <w:color w:val="000000"/>
        </w:rPr>
      </w:pPr>
      <w:ins w:id="102" w:author="Rosel, Austin" w:date="2025-12-01T13:52:00Z" w16du:dateUtc="2025-12-01T19:52:00Z">
        <w:r>
          <w:rPr>
            <w:color w:val="000000"/>
          </w:rPr>
          <w:t>Additional rows may be added if more than one facility is being registered by the same RE.</w:t>
        </w:r>
      </w:ins>
    </w:p>
    <w:p w14:paraId="0E3F02DB" w14:textId="77777777" w:rsidR="00D0579C" w:rsidRDefault="00D0579C" w:rsidP="00D0579C">
      <w:pPr>
        <w:pStyle w:val="NormalWeb"/>
        <w:rPr>
          <w:ins w:id="103" w:author="Rosel, Austin" w:date="2025-12-01T13:52:00Z" w16du:dateUtc="2025-12-01T19:52:00Z"/>
          <w:color w:val="000000"/>
        </w:rPr>
      </w:pPr>
      <w:ins w:id="104" w:author="Rosel, Austin" w:date="2025-12-01T13:52:00Z" w16du:dateUtc="2025-12-01T19:52:00Z">
        <w:r>
          <w:rPr>
            <w:color w:val="000000"/>
          </w:rPr>
          <w:t>RE</w:t>
        </w:r>
        <w:r w:rsidRPr="009B23E8">
          <w:rPr>
            <w:color w:val="000000"/>
          </w:rPr>
          <w:t xml:space="preserve"> hereby </w:t>
        </w:r>
        <w:r>
          <w:rPr>
            <w:color w:val="000000"/>
          </w:rPr>
          <w:t xml:space="preserve">opts in to the EAC program for the </w:t>
        </w:r>
        <w:proofErr w:type="gramStart"/>
        <w:r>
          <w:rPr>
            <w:color w:val="000000"/>
          </w:rPr>
          <w:t>above listed</w:t>
        </w:r>
        <w:proofErr w:type="gramEnd"/>
        <w:r>
          <w:rPr>
            <w:color w:val="000000"/>
          </w:rPr>
          <w:t xml:space="preserve"> facilities, and further </w:t>
        </w:r>
        <w:r w:rsidRPr="009B23E8">
          <w:rPr>
            <w:color w:val="000000"/>
          </w:rPr>
          <w:t xml:space="preserve">requests that ERCOT </w:t>
        </w:r>
        <w:r w:rsidRPr="00296D10">
          <w:rPr>
            <w:color w:val="000000"/>
          </w:rPr>
          <w:t xml:space="preserve">share </w:t>
        </w:r>
        <w:r>
          <w:rPr>
            <w:color w:val="000000"/>
          </w:rPr>
          <w:t>RE</w:t>
        </w:r>
        <w:r w:rsidRPr="00296D10">
          <w:rPr>
            <w:color w:val="000000"/>
          </w:rPr>
          <w:t xml:space="preserve">’s </w:t>
        </w:r>
        <w:r>
          <w:rPr>
            <w:color w:val="000000"/>
          </w:rPr>
          <w:t xml:space="preserve">data to the selected </w:t>
        </w:r>
        <w:r w:rsidRPr="00296D10">
          <w:rPr>
            <w:color w:val="000000"/>
          </w:rPr>
          <w:t>third-party administrator</w:t>
        </w:r>
        <w:r>
          <w:rPr>
            <w:color w:val="000000"/>
          </w:rPr>
          <w:t xml:space="preserve"> of the EAC program</w:t>
        </w:r>
        <w:r w:rsidRPr="00296D10">
          <w:rPr>
            <w:color w:val="000000"/>
          </w:rPr>
          <w:t xml:space="preserve">.  </w:t>
        </w:r>
        <w:r>
          <w:rPr>
            <w:color w:val="000000"/>
          </w:rPr>
          <w:t>RE</w:t>
        </w:r>
        <w:r w:rsidRPr="00296D10">
          <w:rPr>
            <w:color w:val="000000"/>
          </w:rPr>
          <w:t xml:space="preserve"> understands that</w:t>
        </w:r>
        <w:r>
          <w:rPr>
            <w:color w:val="000000"/>
          </w:rPr>
          <w:t xml:space="preserve"> effective upon written confirmation from ERCOT: </w:t>
        </w:r>
      </w:ins>
    </w:p>
    <w:p w14:paraId="225D50DF" w14:textId="77777777" w:rsidR="00D0579C" w:rsidRDefault="00D0579C" w:rsidP="00D0579C">
      <w:pPr>
        <w:pStyle w:val="NormalWeb"/>
        <w:numPr>
          <w:ilvl w:val="0"/>
          <w:numId w:val="34"/>
        </w:numPr>
        <w:rPr>
          <w:ins w:id="105" w:author="Rosel, Austin" w:date="2025-12-01T13:52:00Z" w16du:dateUtc="2025-12-01T19:52:00Z"/>
          <w:color w:val="000000"/>
        </w:rPr>
      </w:pPr>
      <w:ins w:id="106" w:author="Rosel, Austin" w:date="2025-12-01T13:52:00Z" w16du:dateUtc="2025-12-01T19:52:00Z">
        <w:r>
          <w:rPr>
            <w:color w:val="000000"/>
          </w:rPr>
          <w:t>ERCOT will share with the EAC</w:t>
        </w:r>
        <w:r w:rsidRPr="00296D10">
          <w:rPr>
            <w:color w:val="000000"/>
          </w:rPr>
          <w:t xml:space="preserve"> </w:t>
        </w:r>
        <w:r>
          <w:rPr>
            <w:color w:val="000000"/>
          </w:rPr>
          <w:t>p</w:t>
        </w:r>
        <w:r w:rsidRPr="00296D10">
          <w:rPr>
            <w:color w:val="000000"/>
          </w:rPr>
          <w:t>rogram third-party administrator</w:t>
        </w:r>
        <w:r>
          <w:rPr>
            <w:color w:val="000000"/>
          </w:rPr>
          <w:t xml:space="preserve"> the </w:t>
        </w:r>
        <w:r w:rsidRPr="00047A69">
          <w:rPr>
            <w:color w:val="000000"/>
          </w:rPr>
          <w:t>facility name, hour, location, production per Watt-hour (</w:t>
        </w:r>
        <w:proofErr w:type="spellStart"/>
        <w:r w:rsidRPr="00047A69">
          <w:rPr>
            <w:color w:val="000000"/>
          </w:rPr>
          <w:t>Wh</w:t>
        </w:r>
        <w:proofErr w:type="spellEnd"/>
        <w:r w:rsidRPr="00047A69">
          <w:rPr>
            <w:color w:val="000000"/>
          </w:rPr>
          <w:t>) and fuel typ</w:t>
        </w:r>
        <w:r>
          <w:rPr>
            <w:color w:val="000000"/>
          </w:rPr>
          <w:t xml:space="preserve">e. </w:t>
        </w:r>
      </w:ins>
    </w:p>
    <w:p w14:paraId="70F42F29" w14:textId="77777777" w:rsidR="00D0579C" w:rsidRDefault="00D0579C" w:rsidP="00D0579C">
      <w:pPr>
        <w:pStyle w:val="NormalWeb"/>
        <w:numPr>
          <w:ilvl w:val="0"/>
          <w:numId w:val="34"/>
        </w:numPr>
        <w:rPr>
          <w:ins w:id="107" w:author="Rosel, Austin" w:date="2025-12-01T13:52:00Z" w16du:dateUtc="2025-12-01T19:52:00Z"/>
          <w:color w:val="000000"/>
        </w:rPr>
      </w:pPr>
      <w:ins w:id="108" w:author="Rosel, Austin" w:date="2025-12-01T13:52:00Z" w16du:dateUtc="2025-12-01T19:52:00Z">
        <w:r>
          <w:rPr>
            <w:color w:val="000000"/>
          </w:rPr>
          <w:t>If the facility registered in the EAC program is also registered in ERCOT’s Renewable Energy Credit (REC) program, ERCOT will stop creating</w:t>
        </w:r>
        <w:r w:rsidRPr="00296D10">
          <w:rPr>
            <w:color w:val="000000"/>
          </w:rPr>
          <w:t xml:space="preserve"> RECs </w:t>
        </w:r>
        <w:r>
          <w:rPr>
            <w:color w:val="000000"/>
          </w:rPr>
          <w:t xml:space="preserve">for the facility </w:t>
        </w:r>
        <w:r w:rsidRPr="00296D10">
          <w:rPr>
            <w:color w:val="000000"/>
          </w:rPr>
          <w:t xml:space="preserve">unless this opt-in request is </w:t>
        </w:r>
        <w:proofErr w:type="gramStart"/>
        <w:r w:rsidRPr="00296D10">
          <w:rPr>
            <w:color w:val="000000"/>
          </w:rPr>
          <w:t>voided</w:t>
        </w:r>
        <w:r>
          <w:rPr>
            <w:color w:val="000000"/>
          </w:rPr>
          <w:t>;</w:t>
        </w:r>
        <w:proofErr w:type="gramEnd"/>
        <w:r>
          <w:rPr>
            <w:color w:val="000000"/>
          </w:rPr>
          <w:t xml:space="preserve"> </w:t>
        </w:r>
      </w:ins>
    </w:p>
    <w:p w14:paraId="62C221EB" w14:textId="385552D0" w:rsidR="00D0579C" w:rsidRDefault="00D0579C" w:rsidP="00D0579C">
      <w:pPr>
        <w:pStyle w:val="NormalWeb"/>
        <w:numPr>
          <w:ilvl w:val="0"/>
          <w:numId w:val="34"/>
        </w:numPr>
        <w:rPr>
          <w:ins w:id="109" w:author="Rosel, Austin" w:date="2025-12-01T13:52:00Z" w16du:dateUtc="2025-12-01T19:52:00Z"/>
          <w:color w:val="000000"/>
        </w:rPr>
      </w:pPr>
      <w:ins w:id="110" w:author="Rosel, Austin" w:date="2025-12-01T13:52:00Z" w16du:dateUtc="2025-12-01T19:52:00Z">
        <w:r w:rsidRPr="00DC71C7">
          <w:rPr>
            <w:color w:val="000000"/>
          </w:rPr>
          <w:t xml:space="preserve">The </w:t>
        </w:r>
        <w:r>
          <w:rPr>
            <w:color w:val="000000"/>
          </w:rPr>
          <w:t xml:space="preserve">EAC program </w:t>
        </w:r>
        <w:r w:rsidRPr="00DC71C7">
          <w:rPr>
            <w:color w:val="000000"/>
          </w:rPr>
          <w:t xml:space="preserve">third-party administrator can be changed by </w:t>
        </w:r>
        <w:r>
          <w:rPr>
            <w:color w:val="000000"/>
          </w:rPr>
          <w:t xml:space="preserve">the ERCOT Board of Directors after receiving a Technical Advisory Committee (TAC) recommendation </w:t>
        </w:r>
        <w:r w:rsidRPr="00DC71C7">
          <w:rPr>
            <w:color w:val="000000"/>
          </w:rPr>
          <w:t xml:space="preserve">and </w:t>
        </w:r>
        <w:r>
          <w:rPr>
            <w:color w:val="000000"/>
          </w:rPr>
          <w:t>RE</w:t>
        </w:r>
        <w:r w:rsidRPr="00DC71C7">
          <w:rPr>
            <w:color w:val="000000"/>
          </w:rPr>
          <w:t>’s request to opt-in to the EAC program does not expire if the third-party administrator changes; and</w:t>
        </w:r>
      </w:ins>
    </w:p>
    <w:p w14:paraId="4C9C0F1C" w14:textId="77777777" w:rsidR="00D0579C" w:rsidRDefault="00D0579C" w:rsidP="00D0579C">
      <w:pPr>
        <w:pStyle w:val="NormalWeb"/>
        <w:numPr>
          <w:ilvl w:val="0"/>
          <w:numId w:val="34"/>
        </w:numPr>
        <w:rPr>
          <w:ins w:id="111" w:author="Rosel, Austin" w:date="2025-12-01T13:52:00Z" w16du:dateUtc="2025-12-01T19:52:00Z"/>
          <w:color w:val="000000"/>
        </w:rPr>
      </w:pPr>
      <w:ins w:id="112" w:author="Rosel, Austin" w:date="2025-12-01T13:52:00Z" w16du:dateUtc="2025-12-01T19:52:00Z">
        <w:r>
          <w:rPr>
            <w:color w:val="000000"/>
          </w:rPr>
          <w:t>RE</w:t>
        </w:r>
        <w:r w:rsidRPr="009B23E8">
          <w:rPr>
            <w:color w:val="000000"/>
          </w:rPr>
          <w:t xml:space="preserve"> can cancel </w:t>
        </w:r>
        <w:r w:rsidRPr="00DC71C7">
          <w:rPr>
            <w:color w:val="000000"/>
          </w:rPr>
          <w:t>this</w:t>
        </w:r>
        <w:r w:rsidRPr="009B23E8">
          <w:rPr>
            <w:color w:val="000000"/>
          </w:rPr>
          <w:t xml:space="preserve"> opt-</w:t>
        </w:r>
        <w:r w:rsidRPr="00DC71C7">
          <w:rPr>
            <w:color w:val="000000"/>
          </w:rPr>
          <w:t>in</w:t>
        </w:r>
        <w:r w:rsidRPr="009B23E8">
          <w:rPr>
            <w:color w:val="000000"/>
          </w:rPr>
          <w:t xml:space="preserve"> request</w:t>
        </w:r>
        <w:r w:rsidRPr="00DC71C7">
          <w:rPr>
            <w:color w:val="000000"/>
          </w:rPr>
          <w:t xml:space="preserve"> with a written request signed by a</w:t>
        </w:r>
        <w:r>
          <w:rPr>
            <w:color w:val="000000"/>
          </w:rPr>
          <w:t>n</w:t>
        </w:r>
        <w:r w:rsidRPr="00DC71C7">
          <w:rPr>
            <w:color w:val="000000"/>
          </w:rPr>
          <w:t xml:space="preserve"> </w:t>
        </w:r>
        <w:r w:rsidRPr="009B23E8">
          <w:rPr>
            <w:color w:val="000000"/>
          </w:rPr>
          <w:t>Authorized Representative</w:t>
        </w:r>
        <w:r w:rsidRPr="00DC71C7">
          <w:rPr>
            <w:color w:val="000000"/>
          </w:rPr>
          <w:t xml:space="preserve"> </w:t>
        </w:r>
        <w:r w:rsidRPr="009B23E8">
          <w:rPr>
            <w:color w:val="000000"/>
          </w:rPr>
          <w:t xml:space="preserve">or an officer/executive of the </w:t>
        </w:r>
        <w:r>
          <w:rPr>
            <w:color w:val="000000"/>
          </w:rPr>
          <w:t>RE</w:t>
        </w:r>
        <w:r w:rsidRPr="00DC71C7">
          <w:rPr>
            <w:color w:val="000000"/>
          </w:rPr>
          <w:t xml:space="preserve">. </w:t>
        </w:r>
      </w:ins>
    </w:p>
    <w:p w14:paraId="19FC7DBD" w14:textId="77777777" w:rsidR="00D0579C" w:rsidRDefault="00D0579C" w:rsidP="00D0579C">
      <w:pPr>
        <w:pStyle w:val="NormalWeb"/>
        <w:rPr>
          <w:ins w:id="113" w:author="Rosel, Austin" w:date="2025-12-01T13:52:00Z" w16du:dateUtc="2025-12-01T19:52:00Z"/>
          <w:color w:val="000000"/>
        </w:rPr>
      </w:pPr>
      <w:ins w:id="114" w:author="Rosel, Austin" w:date="2025-12-01T13:52:00Z" w16du:dateUtc="2025-12-01T19:52:00Z">
        <w:r w:rsidRPr="009B23E8">
          <w:rPr>
            <w:color w:val="000000"/>
          </w:rPr>
          <w:t xml:space="preserve">I affirm that I have personal knowledge of the facts stated herein and have the authority to submit this request form on behalf of the Market Participant listed above.  </w:t>
        </w:r>
      </w:ins>
    </w:p>
    <w:p w14:paraId="067089F7" w14:textId="77777777" w:rsidR="00D0579C" w:rsidRPr="009B23E8" w:rsidRDefault="00D0579C" w:rsidP="00D0579C">
      <w:pPr>
        <w:pStyle w:val="NormalWeb"/>
        <w:rPr>
          <w:ins w:id="115" w:author="Rosel, Austin" w:date="2025-12-01T13:52:00Z" w16du:dateUtc="2025-12-01T19:52:00Z"/>
          <w:b/>
          <w:color w:val="000000"/>
        </w:rPr>
      </w:pPr>
      <w:ins w:id="116" w:author="Rosel, Austin" w:date="2025-12-01T13:52:00Z" w16du:dateUtc="2025-12-01T19:52:00Z">
        <w:r w:rsidRPr="009B23E8">
          <w:rPr>
            <w:b/>
            <w:color w:val="000000"/>
            <w:u w:val="single"/>
          </w:rPr>
          <w:t>Officer/Executive/Authorized Representative</w:t>
        </w:r>
        <w:r w:rsidRPr="009B23E8">
          <w:rPr>
            <w:b/>
            <w:color w:val="000000"/>
          </w:rPr>
          <w:t>:</w:t>
        </w:r>
      </w:ins>
    </w:p>
    <w:p w14:paraId="26697517" w14:textId="77777777" w:rsidR="00D0579C" w:rsidRPr="009B23E8" w:rsidRDefault="00D0579C" w:rsidP="00D0579C">
      <w:pPr>
        <w:pStyle w:val="NormalWeb"/>
        <w:rPr>
          <w:ins w:id="117" w:author="Rosel, Austin" w:date="2025-12-01T13:52:00Z" w16du:dateUtc="2025-12-01T19:52:00Z"/>
          <w:b/>
          <w:color w:val="000000"/>
        </w:rPr>
      </w:pPr>
    </w:p>
    <w:p w14:paraId="36BDBB36" w14:textId="77777777" w:rsidR="00D0579C" w:rsidRPr="009B23E8" w:rsidRDefault="00D0579C" w:rsidP="00D0579C">
      <w:pPr>
        <w:pStyle w:val="NormalWeb"/>
        <w:rPr>
          <w:ins w:id="118" w:author="Rosel, Austin" w:date="2025-12-01T13:52:00Z" w16du:dateUtc="2025-12-01T19:52:00Z"/>
          <w:b/>
          <w:color w:val="000000"/>
        </w:rPr>
      </w:pPr>
      <w:ins w:id="119" w:author="Rosel, Austin" w:date="2025-12-01T13:52:00Z" w16du:dateUtc="2025-12-01T19:52:00Z">
        <w:r w:rsidRPr="009B23E8">
          <w:rPr>
            <w:b/>
            <w:color w:val="000000"/>
          </w:rPr>
          <w:t xml:space="preserve">Name and Title: </w:t>
        </w:r>
        <w:bookmarkStart w:id="120" w:name="Text3"/>
        <w:r w:rsidRPr="009B23E8">
          <w:rPr>
            <w:color w:val="000000"/>
          </w:rPr>
          <w:fldChar w:fldCharType="begin">
            <w:ffData>
              <w:name w:val="Text3"/>
              <w:enabled/>
              <w:calcOnExit w:val="0"/>
              <w:textInput/>
            </w:ffData>
          </w:fldChar>
        </w:r>
        <w:r w:rsidRPr="009B23E8">
          <w:rPr>
            <w:color w:val="000000"/>
          </w:rPr>
          <w:instrText xml:space="preserve"> FORMTEXT </w:instrText>
        </w:r>
        <w:r w:rsidRPr="009B23E8">
          <w:rPr>
            <w:color w:val="000000"/>
          </w:rPr>
        </w:r>
        <w:r w:rsidRPr="009B23E8">
          <w:rPr>
            <w:color w:val="000000"/>
          </w:rPr>
          <w:fldChar w:fldCharType="separate"/>
        </w:r>
        <w:r w:rsidRPr="009B23E8">
          <w:rPr>
            <w:color w:val="000000"/>
          </w:rPr>
          <w:t> </w:t>
        </w:r>
        <w:r w:rsidRPr="009B23E8">
          <w:rPr>
            <w:color w:val="000000"/>
          </w:rPr>
          <w:t> </w:t>
        </w:r>
        <w:r w:rsidRPr="009B23E8">
          <w:rPr>
            <w:color w:val="000000"/>
          </w:rPr>
          <w:t> </w:t>
        </w:r>
        <w:r w:rsidRPr="009B23E8">
          <w:rPr>
            <w:color w:val="000000"/>
          </w:rPr>
          <w:t> </w:t>
        </w:r>
        <w:r w:rsidRPr="009B23E8">
          <w:rPr>
            <w:color w:val="000000"/>
          </w:rPr>
          <w:t> </w:t>
        </w:r>
        <w:r w:rsidRPr="009B23E8">
          <w:rPr>
            <w:color w:val="000000"/>
          </w:rPr>
          <w:fldChar w:fldCharType="end"/>
        </w:r>
        <w:bookmarkEnd w:id="120"/>
      </w:ins>
    </w:p>
    <w:p w14:paraId="3297DB40" w14:textId="58D71B6A" w:rsidR="00A9455B" w:rsidRDefault="00D0579C" w:rsidP="001E0172">
      <w:pPr>
        <w:pStyle w:val="NormalWeb"/>
      </w:pPr>
      <w:ins w:id="121" w:author="Rosel, Austin" w:date="2025-12-01T13:52:00Z" w16du:dateUtc="2025-12-01T19:52:00Z">
        <w:r w:rsidRPr="009B23E8">
          <w:rPr>
            <w:b/>
            <w:color w:val="000000"/>
          </w:rPr>
          <w:br/>
          <w:t>Signature: _______________________________________________________</w:t>
        </w:r>
        <w:r w:rsidRPr="009B23E8">
          <w:rPr>
            <w:b/>
            <w:color w:val="000000"/>
          </w:rPr>
          <w:tab/>
          <w:t xml:space="preserve">Date: </w:t>
        </w:r>
        <w:bookmarkStart w:id="122" w:name="Text4"/>
        <w:r w:rsidRPr="009B23E8">
          <w:rPr>
            <w:color w:val="000000"/>
          </w:rPr>
          <w:fldChar w:fldCharType="begin">
            <w:ffData>
              <w:name w:val="Text4"/>
              <w:enabled/>
              <w:calcOnExit w:val="0"/>
              <w:textInput/>
            </w:ffData>
          </w:fldChar>
        </w:r>
        <w:r w:rsidRPr="009B23E8">
          <w:rPr>
            <w:color w:val="000000"/>
          </w:rPr>
          <w:instrText xml:space="preserve"> FORMTEXT </w:instrText>
        </w:r>
        <w:r w:rsidRPr="009B23E8">
          <w:rPr>
            <w:color w:val="000000"/>
          </w:rPr>
        </w:r>
        <w:r w:rsidRPr="009B23E8">
          <w:rPr>
            <w:color w:val="000000"/>
          </w:rPr>
          <w:fldChar w:fldCharType="separate"/>
        </w:r>
        <w:r w:rsidRPr="009B23E8">
          <w:rPr>
            <w:color w:val="000000"/>
          </w:rPr>
          <w:t> </w:t>
        </w:r>
        <w:r w:rsidRPr="009B23E8">
          <w:rPr>
            <w:color w:val="000000"/>
          </w:rPr>
          <w:t> </w:t>
        </w:r>
        <w:r w:rsidRPr="009B23E8">
          <w:rPr>
            <w:color w:val="000000"/>
          </w:rPr>
          <w:t> </w:t>
        </w:r>
        <w:r w:rsidRPr="009B23E8">
          <w:rPr>
            <w:color w:val="000000"/>
          </w:rPr>
          <w:t> </w:t>
        </w:r>
        <w:r w:rsidRPr="009B23E8">
          <w:rPr>
            <w:color w:val="000000"/>
          </w:rPr>
          <w:t> </w:t>
        </w:r>
        <w:r w:rsidRPr="009B23E8">
          <w:rPr>
            <w:color w:val="000000"/>
          </w:rPr>
          <w:fldChar w:fldCharType="end"/>
        </w:r>
      </w:ins>
      <w:bookmarkEnd w:id="122"/>
    </w:p>
    <w:sectPr w:rsidR="00A9455B" w:rsidSect="00D0579C">
      <w:headerReference w:type="default" r:id="rId14"/>
      <w:footerReference w:type="even" r:id="rId15"/>
      <w:footerReference w:type="default" r:id="rId16"/>
      <w:footerReference w:type="first" r:id="rId17"/>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AE94A5" w14:textId="77777777" w:rsidR="003204DC" w:rsidRDefault="003204DC">
      <w:r>
        <w:separator/>
      </w:r>
    </w:p>
  </w:endnote>
  <w:endnote w:type="continuationSeparator" w:id="0">
    <w:p w14:paraId="5AB2E4A4" w14:textId="77777777" w:rsidR="003204DC" w:rsidRDefault="003204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0EAC0" w14:textId="77777777" w:rsidR="00D0579C" w:rsidRDefault="00D0579C">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A9A8D0F" w14:textId="77777777" w:rsidR="00D0579C" w:rsidRDefault="00D05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D59165" w14:textId="77777777" w:rsidR="00D0579C" w:rsidRPr="00FD150D" w:rsidRDefault="00D0579C" w:rsidP="00FD150D">
    <w:pPr>
      <w:pStyle w:val="Footer"/>
      <w:tabs>
        <w:tab w:val="clear" w:pos="4320"/>
        <w:tab w:val="clear" w:pos="8640"/>
        <w:tab w:val="right" w:pos="9360"/>
      </w:tabs>
      <w:rPr>
        <w:rFonts w:ascii="Arial" w:hAnsi="Arial" w:cs="Arial"/>
        <w:sz w:val="18"/>
        <w:highlight w:val="yellow"/>
      </w:rPr>
    </w:pPr>
  </w:p>
  <w:p w14:paraId="553783FE" w14:textId="77777777" w:rsidR="00D0579C" w:rsidRPr="00C105B8" w:rsidRDefault="00D0579C" w:rsidP="003E7D8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44CB43D5" w:rsidR="00D176CF" w:rsidRDefault="00D176CF">
    <w:pPr>
      <w:pStyle w:val="Footer"/>
      <w:tabs>
        <w:tab w:val="clear" w:pos="4320"/>
        <w:tab w:val="clear" w:pos="8640"/>
        <w:tab w:val="right" w:pos="9360"/>
      </w:tabs>
      <w:rPr>
        <w:rFonts w:ascii="Arial" w:hAnsi="Arial" w:cs="Arial"/>
        <w:sz w:val="18"/>
      </w:rPr>
    </w:pPr>
    <w:r>
      <w:rPr>
        <w:rFonts w:ascii="Arial" w:hAnsi="Arial" w:cs="Arial"/>
        <w:sz w:val="18"/>
      </w:rPr>
      <w:t xml:space="preserve">NPRR Submission Form </w:t>
    </w:r>
    <w:r w:rsidR="00657C61">
      <w:rPr>
        <w:rFonts w:ascii="Arial" w:hAnsi="Arial" w:cs="Arial"/>
        <w:sz w:val="18"/>
      </w:rPr>
      <w:t>01</w:t>
    </w:r>
    <w:r w:rsidR="00176375">
      <w:rPr>
        <w:rFonts w:ascii="Arial" w:hAnsi="Arial" w:cs="Arial"/>
        <w:sz w:val="18"/>
      </w:rPr>
      <w:t>25</w:t>
    </w:r>
    <w:r w:rsidR="00657C61">
      <w:rPr>
        <w:rFonts w:ascii="Arial" w:hAnsi="Arial" w:cs="Arial"/>
        <w:sz w:val="18"/>
      </w:rPr>
      <w:t>24</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E4597">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E4597">
      <w:rPr>
        <w:rFonts w:ascii="Arial" w:hAnsi="Arial" w:cs="Arial"/>
        <w:noProof/>
        <w:sz w:val="18"/>
      </w:rPr>
      <w:t>2</w:t>
    </w:r>
    <w:r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2761C9" w14:textId="77777777" w:rsidR="003204DC" w:rsidRDefault="003204DC">
      <w:r>
        <w:separator/>
      </w:r>
    </w:p>
  </w:footnote>
  <w:footnote w:type="continuationSeparator" w:id="0">
    <w:p w14:paraId="09E5AD50" w14:textId="77777777" w:rsidR="003204DC" w:rsidRDefault="003204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C1CEA" w14:textId="77777777" w:rsidR="00D0579C" w:rsidRDefault="00D0579C" w:rsidP="00BF2FA9">
    <w:pPr>
      <w:pStyle w:val="Header"/>
      <w:jc w:val="center"/>
    </w:pPr>
    <w:r>
      <w:rPr>
        <w:sz w:val="32"/>
      </w:rPr>
      <w:t>Nodal Protocol Revision Request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1962"/>
        </w:tabs>
        <w:ind w:left="1962" w:hanging="432"/>
      </w:pPr>
    </w:lvl>
    <w:lvl w:ilvl="1">
      <w:start w:val="1"/>
      <w:numFmt w:val="decimal"/>
      <w:lvlText w:val="%1.%2"/>
      <w:lvlJc w:val="left"/>
      <w:pPr>
        <w:tabs>
          <w:tab w:val="num" w:pos="2106"/>
        </w:tabs>
        <w:ind w:left="2106" w:hanging="576"/>
      </w:pPr>
    </w:lvl>
    <w:lvl w:ilvl="2">
      <w:start w:val="1"/>
      <w:numFmt w:val="decimal"/>
      <w:lvlText w:val="%1.%2.%3"/>
      <w:lvlJc w:val="left"/>
      <w:pPr>
        <w:tabs>
          <w:tab w:val="num" w:pos="2250"/>
        </w:tabs>
        <w:ind w:left="2250" w:hanging="720"/>
      </w:pPr>
    </w:lvl>
    <w:lvl w:ilvl="3">
      <w:start w:val="1"/>
      <w:numFmt w:val="decimal"/>
      <w:lvlText w:val="%1.%2.%3.%4"/>
      <w:lvlJc w:val="left"/>
      <w:pPr>
        <w:tabs>
          <w:tab w:val="num" w:pos="2394"/>
        </w:tabs>
        <w:ind w:left="2394" w:hanging="864"/>
      </w:pPr>
    </w:lvl>
    <w:lvl w:ilvl="4">
      <w:start w:val="1"/>
      <w:numFmt w:val="decimal"/>
      <w:lvlText w:val="%1.%2.%3.%4.%5"/>
      <w:lvlJc w:val="left"/>
      <w:pPr>
        <w:tabs>
          <w:tab w:val="num" w:pos="2538"/>
        </w:tabs>
        <w:ind w:left="2538" w:hanging="1008"/>
      </w:pPr>
    </w:lvl>
    <w:lvl w:ilvl="5">
      <w:start w:val="1"/>
      <w:numFmt w:val="decimal"/>
      <w:lvlText w:val="%1.%2.%3.%4.%5.%6"/>
      <w:lvlJc w:val="left"/>
      <w:pPr>
        <w:tabs>
          <w:tab w:val="num" w:pos="2682"/>
        </w:tabs>
        <w:ind w:left="2682" w:hanging="1152"/>
      </w:pPr>
    </w:lvl>
    <w:lvl w:ilvl="6">
      <w:start w:val="1"/>
      <w:numFmt w:val="decimal"/>
      <w:lvlText w:val="%1.%2.%3.%4.%5.%6.%7"/>
      <w:lvlJc w:val="left"/>
      <w:pPr>
        <w:tabs>
          <w:tab w:val="num" w:pos="2826"/>
        </w:tabs>
        <w:ind w:left="2826" w:hanging="1296"/>
      </w:pPr>
    </w:lvl>
    <w:lvl w:ilvl="7">
      <w:start w:val="1"/>
      <w:numFmt w:val="decimal"/>
      <w:lvlText w:val="%1.%2.%3.%4.%5.%6.%7.%8"/>
      <w:lvlJc w:val="left"/>
      <w:pPr>
        <w:tabs>
          <w:tab w:val="num" w:pos="2970"/>
        </w:tabs>
        <w:ind w:left="2970" w:hanging="1440"/>
      </w:pPr>
    </w:lvl>
    <w:lvl w:ilvl="8">
      <w:start w:val="1"/>
      <w:numFmt w:val="decimal"/>
      <w:lvlText w:val="%1.%2.%3.%4.%5.%6.%7.%8.%9"/>
      <w:lvlJc w:val="left"/>
      <w:pPr>
        <w:tabs>
          <w:tab w:val="num" w:pos="3114"/>
        </w:tabs>
        <w:ind w:left="311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0B7001DB"/>
    <w:multiLevelType w:val="hybridMultilevel"/>
    <w:tmpl w:val="32B26350"/>
    <w:lvl w:ilvl="0" w:tplc="8F6CC0C8">
      <w:start w:val="1"/>
      <w:numFmt w:val="upperLetter"/>
      <w:lvlText w:val="(%1)"/>
      <w:lvlJc w:val="left"/>
      <w:pPr>
        <w:ind w:left="2880" w:hanging="72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52765"/>
    <w:multiLevelType w:val="hybridMultilevel"/>
    <w:tmpl w:val="ADAC1B7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5" w15:restartNumberingAfterBreak="0">
    <w:nsid w:val="1BB7693C"/>
    <w:multiLevelType w:val="hybridMultilevel"/>
    <w:tmpl w:val="E28A833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00C21F8"/>
    <w:multiLevelType w:val="hybridMultilevel"/>
    <w:tmpl w:val="BAF01C9A"/>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1257C"/>
    <w:multiLevelType w:val="hybridMultilevel"/>
    <w:tmpl w:val="0744F6B8"/>
    <w:lvl w:ilvl="0" w:tplc="B2BE9F2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6861C8"/>
    <w:multiLevelType w:val="hybridMultilevel"/>
    <w:tmpl w:val="13BC6CB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1A07754"/>
    <w:multiLevelType w:val="hybridMultilevel"/>
    <w:tmpl w:val="46BC0A86"/>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6BA4726"/>
    <w:multiLevelType w:val="hybridMultilevel"/>
    <w:tmpl w:val="9F16A71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E265D2C"/>
    <w:multiLevelType w:val="hybridMultilevel"/>
    <w:tmpl w:val="35C889E0"/>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DF25608"/>
    <w:multiLevelType w:val="hybridMultilevel"/>
    <w:tmpl w:val="93D251D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6" w15:restartNumberingAfterBreak="0">
    <w:nsid w:val="66510064"/>
    <w:multiLevelType w:val="multilevel"/>
    <w:tmpl w:val="A632482E"/>
    <w:lvl w:ilvl="0">
      <w:start w:val="14"/>
      <w:numFmt w:val="decimal"/>
      <w:pStyle w:val="Heading1"/>
      <w:lvlText w:val="%1"/>
      <w:lvlJc w:val="left"/>
      <w:pPr>
        <w:tabs>
          <w:tab w:val="num" w:pos="432"/>
        </w:tabs>
        <w:ind w:left="432" w:hanging="432"/>
      </w:pPr>
      <w:rPr>
        <w:rFonts w:hint="default"/>
      </w:rPr>
    </w:lvl>
    <w:lvl w:ilvl="1">
      <w:start w:val="14"/>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7380A6E"/>
    <w:multiLevelType w:val="hybridMultilevel"/>
    <w:tmpl w:val="7E8892BC"/>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A7142E1"/>
    <w:multiLevelType w:val="hybridMultilevel"/>
    <w:tmpl w:val="D0062962"/>
    <w:lvl w:ilvl="0" w:tplc="0409000B">
      <w:start w:val="1"/>
      <w:numFmt w:val="bullet"/>
      <w:lvlText w:val=""/>
      <w:lvlJc w:val="left"/>
      <w:pPr>
        <w:tabs>
          <w:tab w:val="num" w:pos="720"/>
        </w:tabs>
        <w:ind w:left="720" w:hanging="360"/>
      </w:pPr>
      <w:rPr>
        <w:rFonts w:ascii="Wingdings" w:hAnsi="Wingdings" w:hint="default"/>
      </w:rPr>
    </w:lvl>
    <w:lvl w:ilvl="1" w:tplc="7FE03E2A" w:tentative="1">
      <w:start w:val="1"/>
      <w:numFmt w:val="bullet"/>
      <w:lvlText w:val="o"/>
      <w:lvlJc w:val="left"/>
      <w:pPr>
        <w:tabs>
          <w:tab w:val="num" w:pos="1440"/>
        </w:tabs>
        <w:ind w:left="1440" w:hanging="360"/>
      </w:pPr>
      <w:rPr>
        <w:rFonts w:ascii="Courier New" w:hAnsi="Courier New" w:cs="Courier New" w:hint="default"/>
      </w:rPr>
    </w:lvl>
    <w:lvl w:ilvl="2" w:tplc="1B50361C" w:tentative="1">
      <w:start w:val="1"/>
      <w:numFmt w:val="bullet"/>
      <w:lvlText w:val=""/>
      <w:lvlJc w:val="left"/>
      <w:pPr>
        <w:tabs>
          <w:tab w:val="num" w:pos="2160"/>
        </w:tabs>
        <w:ind w:left="2160" w:hanging="360"/>
      </w:pPr>
      <w:rPr>
        <w:rFonts w:ascii="Wingdings" w:hAnsi="Wingdings" w:hint="default"/>
      </w:rPr>
    </w:lvl>
    <w:lvl w:ilvl="3" w:tplc="3FFCF368" w:tentative="1">
      <w:start w:val="1"/>
      <w:numFmt w:val="bullet"/>
      <w:lvlText w:val=""/>
      <w:lvlJc w:val="left"/>
      <w:pPr>
        <w:tabs>
          <w:tab w:val="num" w:pos="2880"/>
        </w:tabs>
        <w:ind w:left="2880" w:hanging="360"/>
      </w:pPr>
      <w:rPr>
        <w:rFonts w:ascii="Symbol" w:hAnsi="Symbol" w:hint="default"/>
      </w:rPr>
    </w:lvl>
    <w:lvl w:ilvl="4" w:tplc="801411F8" w:tentative="1">
      <w:start w:val="1"/>
      <w:numFmt w:val="bullet"/>
      <w:lvlText w:val="o"/>
      <w:lvlJc w:val="left"/>
      <w:pPr>
        <w:tabs>
          <w:tab w:val="num" w:pos="3600"/>
        </w:tabs>
        <w:ind w:left="3600" w:hanging="360"/>
      </w:pPr>
      <w:rPr>
        <w:rFonts w:ascii="Courier New" w:hAnsi="Courier New" w:cs="Courier New" w:hint="default"/>
      </w:rPr>
    </w:lvl>
    <w:lvl w:ilvl="5" w:tplc="A3B4D0A8" w:tentative="1">
      <w:start w:val="1"/>
      <w:numFmt w:val="bullet"/>
      <w:lvlText w:val=""/>
      <w:lvlJc w:val="left"/>
      <w:pPr>
        <w:tabs>
          <w:tab w:val="num" w:pos="4320"/>
        </w:tabs>
        <w:ind w:left="4320" w:hanging="360"/>
      </w:pPr>
      <w:rPr>
        <w:rFonts w:ascii="Wingdings" w:hAnsi="Wingdings" w:hint="default"/>
      </w:rPr>
    </w:lvl>
    <w:lvl w:ilvl="6" w:tplc="79ECEB0C" w:tentative="1">
      <w:start w:val="1"/>
      <w:numFmt w:val="bullet"/>
      <w:lvlText w:val=""/>
      <w:lvlJc w:val="left"/>
      <w:pPr>
        <w:tabs>
          <w:tab w:val="num" w:pos="5040"/>
        </w:tabs>
        <w:ind w:left="5040" w:hanging="360"/>
      </w:pPr>
      <w:rPr>
        <w:rFonts w:ascii="Symbol" w:hAnsi="Symbol" w:hint="default"/>
      </w:rPr>
    </w:lvl>
    <w:lvl w:ilvl="7" w:tplc="E27076B6" w:tentative="1">
      <w:start w:val="1"/>
      <w:numFmt w:val="bullet"/>
      <w:lvlText w:val="o"/>
      <w:lvlJc w:val="left"/>
      <w:pPr>
        <w:tabs>
          <w:tab w:val="num" w:pos="5760"/>
        </w:tabs>
        <w:ind w:left="5760" w:hanging="360"/>
      </w:pPr>
      <w:rPr>
        <w:rFonts w:ascii="Courier New" w:hAnsi="Courier New" w:cs="Courier New" w:hint="default"/>
      </w:rPr>
    </w:lvl>
    <w:lvl w:ilvl="8" w:tplc="8D88208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abstractNum w:abstractNumId="24" w15:restartNumberingAfterBreak="0">
    <w:nsid w:val="7D113CBB"/>
    <w:multiLevelType w:val="hybridMultilevel"/>
    <w:tmpl w:val="FE0816BE"/>
    <w:lvl w:ilvl="0" w:tplc="0409001B">
      <w:start w:val="1"/>
      <w:numFmt w:val="lowerRoman"/>
      <w:lvlText w:val="%1."/>
      <w:lvlJc w:val="righ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num w:numId="1" w16cid:durableId="1086339920">
    <w:abstractNumId w:val="0"/>
  </w:num>
  <w:num w:numId="2" w16cid:durableId="1839425283">
    <w:abstractNumId w:val="22"/>
  </w:num>
  <w:num w:numId="3" w16cid:durableId="971709594">
    <w:abstractNumId w:val="23"/>
  </w:num>
  <w:num w:numId="4" w16cid:durableId="1736123474">
    <w:abstractNumId w:val="1"/>
  </w:num>
  <w:num w:numId="5" w16cid:durableId="1475442967">
    <w:abstractNumId w:val="16"/>
  </w:num>
  <w:num w:numId="6" w16cid:durableId="1071393571">
    <w:abstractNumId w:val="16"/>
  </w:num>
  <w:num w:numId="7" w16cid:durableId="1413744175">
    <w:abstractNumId w:val="16"/>
  </w:num>
  <w:num w:numId="8" w16cid:durableId="1147820290">
    <w:abstractNumId w:val="16"/>
  </w:num>
  <w:num w:numId="9" w16cid:durableId="729764067">
    <w:abstractNumId w:val="16"/>
  </w:num>
  <w:num w:numId="10" w16cid:durableId="651908752">
    <w:abstractNumId w:val="16"/>
  </w:num>
  <w:num w:numId="11" w16cid:durableId="2021545621">
    <w:abstractNumId w:val="16"/>
  </w:num>
  <w:num w:numId="12" w16cid:durableId="2033334835">
    <w:abstractNumId w:val="16"/>
  </w:num>
  <w:num w:numId="13" w16cid:durableId="1354840513">
    <w:abstractNumId w:val="16"/>
  </w:num>
  <w:num w:numId="14" w16cid:durableId="2082215892">
    <w:abstractNumId w:val="7"/>
  </w:num>
  <w:num w:numId="15" w16cid:durableId="1265773267">
    <w:abstractNumId w:val="15"/>
  </w:num>
  <w:num w:numId="16" w16cid:durableId="304939696">
    <w:abstractNumId w:val="20"/>
  </w:num>
  <w:num w:numId="17" w16cid:durableId="1837302691">
    <w:abstractNumId w:val="21"/>
  </w:num>
  <w:num w:numId="18" w16cid:durableId="2140175323">
    <w:abstractNumId w:val="8"/>
  </w:num>
  <w:num w:numId="19" w16cid:durableId="731661008">
    <w:abstractNumId w:val="17"/>
  </w:num>
  <w:num w:numId="20" w16cid:durableId="1512917052">
    <w:abstractNumId w:val="3"/>
  </w:num>
  <w:num w:numId="21" w16cid:durableId="1290893858">
    <w:abstractNumId w:val="13"/>
  </w:num>
  <w:num w:numId="22" w16cid:durableId="1998269231">
    <w:abstractNumId w:val="19"/>
  </w:num>
  <w:num w:numId="23" w16cid:durableId="1073939331">
    <w:abstractNumId w:val="11"/>
  </w:num>
  <w:num w:numId="24" w16cid:durableId="1176925542">
    <w:abstractNumId w:val="18"/>
  </w:num>
  <w:num w:numId="25" w16cid:durableId="2115662588">
    <w:abstractNumId w:val="10"/>
  </w:num>
  <w:num w:numId="26" w16cid:durableId="1502964023">
    <w:abstractNumId w:val="14"/>
  </w:num>
  <w:num w:numId="27" w16cid:durableId="781917957">
    <w:abstractNumId w:val="12"/>
  </w:num>
  <w:num w:numId="28" w16cid:durableId="532116853">
    <w:abstractNumId w:val="5"/>
  </w:num>
  <w:num w:numId="29" w16cid:durableId="2026707343">
    <w:abstractNumId w:val="6"/>
  </w:num>
  <w:num w:numId="30" w16cid:durableId="1218277550">
    <w:abstractNumId w:val="2"/>
  </w:num>
  <w:num w:numId="31" w16cid:durableId="427503508">
    <w:abstractNumId w:val="16"/>
    <w:lvlOverride w:ilvl="0">
      <w:startOverride w:val="14"/>
    </w:lvlOverride>
    <w:lvlOverride w:ilvl="1">
      <w:startOverride w:val="14"/>
    </w:lvlOverride>
  </w:num>
  <w:num w:numId="32" w16cid:durableId="1999722420">
    <w:abstractNumId w:val="9"/>
  </w:num>
  <w:num w:numId="33" w16cid:durableId="1886334788">
    <w:abstractNumId w:val="24"/>
  </w:num>
  <w:num w:numId="34" w16cid:durableId="1293556792">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osel, Austin">
    <w15:presenceInfo w15:providerId="AD" w15:userId="S::Austin.Rosel@ercot.com::f3bab4f0-f6ed-43a1-b03d-ab715bc1b58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1348A"/>
    <w:rsid w:val="00027A54"/>
    <w:rsid w:val="000365D2"/>
    <w:rsid w:val="000436A9"/>
    <w:rsid w:val="00047A69"/>
    <w:rsid w:val="00052266"/>
    <w:rsid w:val="000527C8"/>
    <w:rsid w:val="00060A5A"/>
    <w:rsid w:val="00064B44"/>
    <w:rsid w:val="00067FE2"/>
    <w:rsid w:val="0007682E"/>
    <w:rsid w:val="00087F97"/>
    <w:rsid w:val="000965BF"/>
    <w:rsid w:val="000A0177"/>
    <w:rsid w:val="000A0BCB"/>
    <w:rsid w:val="000A6256"/>
    <w:rsid w:val="000B16C6"/>
    <w:rsid w:val="000C4253"/>
    <w:rsid w:val="000D1AEB"/>
    <w:rsid w:val="000D2D73"/>
    <w:rsid w:val="000D3E64"/>
    <w:rsid w:val="000D546B"/>
    <w:rsid w:val="000E6637"/>
    <w:rsid w:val="000F13C5"/>
    <w:rsid w:val="00105A36"/>
    <w:rsid w:val="00106691"/>
    <w:rsid w:val="001313B4"/>
    <w:rsid w:val="001423BD"/>
    <w:rsid w:val="0014546D"/>
    <w:rsid w:val="001500D9"/>
    <w:rsid w:val="00156DA7"/>
    <w:rsid w:val="00156DB7"/>
    <w:rsid w:val="00157228"/>
    <w:rsid w:val="00160C3C"/>
    <w:rsid w:val="00176375"/>
    <w:rsid w:val="0017783C"/>
    <w:rsid w:val="00180082"/>
    <w:rsid w:val="0019314C"/>
    <w:rsid w:val="001B3A87"/>
    <w:rsid w:val="001B4B1A"/>
    <w:rsid w:val="001D409D"/>
    <w:rsid w:val="001E0172"/>
    <w:rsid w:val="001F38F0"/>
    <w:rsid w:val="001F6663"/>
    <w:rsid w:val="00237430"/>
    <w:rsid w:val="00244112"/>
    <w:rsid w:val="0026307D"/>
    <w:rsid w:val="00276A99"/>
    <w:rsid w:val="00280B91"/>
    <w:rsid w:val="002832C0"/>
    <w:rsid w:val="00286AD9"/>
    <w:rsid w:val="00295023"/>
    <w:rsid w:val="002966F3"/>
    <w:rsid w:val="002A12C8"/>
    <w:rsid w:val="002B2A16"/>
    <w:rsid w:val="002B69F3"/>
    <w:rsid w:val="002B763A"/>
    <w:rsid w:val="002D382A"/>
    <w:rsid w:val="002F1EDD"/>
    <w:rsid w:val="002F65D7"/>
    <w:rsid w:val="003013F2"/>
    <w:rsid w:val="00301BE4"/>
    <w:rsid w:val="0030232A"/>
    <w:rsid w:val="0030338C"/>
    <w:rsid w:val="0030694A"/>
    <w:rsid w:val="003069F4"/>
    <w:rsid w:val="003204DC"/>
    <w:rsid w:val="003265CF"/>
    <w:rsid w:val="00332400"/>
    <w:rsid w:val="003401E2"/>
    <w:rsid w:val="00344C3C"/>
    <w:rsid w:val="00346365"/>
    <w:rsid w:val="00347CAD"/>
    <w:rsid w:val="00352F5B"/>
    <w:rsid w:val="003604E7"/>
    <w:rsid w:val="00360920"/>
    <w:rsid w:val="00361E03"/>
    <w:rsid w:val="003725B9"/>
    <w:rsid w:val="00384709"/>
    <w:rsid w:val="00386103"/>
    <w:rsid w:val="00386C35"/>
    <w:rsid w:val="003A3D77"/>
    <w:rsid w:val="003B3AFF"/>
    <w:rsid w:val="003B5AED"/>
    <w:rsid w:val="003C6B7B"/>
    <w:rsid w:val="003E2344"/>
    <w:rsid w:val="00400709"/>
    <w:rsid w:val="004135BD"/>
    <w:rsid w:val="00426E78"/>
    <w:rsid w:val="004302A4"/>
    <w:rsid w:val="00437CA9"/>
    <w:rsid w:val="00441270"/>
    <w:rsid w:val="004463BA"/>
    <w:rsid w:val="004500B3"/>
    <w:rsid w:val="0046355C"/>
    <w:rsid w:val="004822D4"/>
    <w:rsid w:val="00483F92"/>
    <w:rsid w:val="00491D8D"/>
    <w:rsid w:val="004927D1"/>
    <w:rsid w:val="0049290B"/>
    <w:rsid w:val="00495C10"/>
    <w:rsid w:val="004A0C8A"/>
    <w:rsid w:val="004A4451"/>
    <w:rsid w:val="004C2BAC"/>
    <w:rsid w:val="004C328C"/>
    <w:rsid w:val="004D3958"/>
    <w:rsid w:val="004D69F3"/>
    <w:rsid w:val="004E10DE"/>
    <w:rsid w:val="004F1641"/>
    <w:rsid w:val="005008DF"/>
    <w:rsid w:val="005045D0"/>
    <w:rsid w:val="005233A9"/>
    <w:rsid w:val="00534C6C"/>
    <w:rsid w:val="00553F96"/>
    <w:rsid w:val="00555554"/>
    <w:rsid w:val="00561D13"/>
    <w:rsid w:val="005841C0"/>
    <w:rsid w:val="00586465"/>
    <w:rsid w:val="0059260F"/>
    <w:rsid w:val="005B6B23"/>
    <w:rsid w:val="005E5074"/>
    <w:rsid w:val="005F07A9"/>
    <w:rsid w:val="00602999"/>
    <w:rsid w:val="00612E4F"/>
    <w:rsid w:val="00613501"/>
    <w:rsid w:val="00615D5E"/>
    <w:rsid w:val="00622E99"/>
    <w:rsid w:val="00625AA4"/>
    <w:rsid w:val="00625E5D"/>
    <w:rsid w:val="0063233D"/>
    <w:rsid w:val="006411F0"/>
    <w:rsid w:val="0064140F"/>
    <w:rsid w:val="00654A5E"/>
    <w:rsid w:val="00657C61"/>
    <w:rsid w:val="00657FAE"/>
    <w:rsid w:val="0066370F"/>
    <w:rsid w:val="00676CCE"/>
    <w:rsid w:val="0068143B"/>
    <w:rsid w:val="006A0784"/>
    <w:rsid w:val="006A697B"/>
    <w:rsid w:val="006B4DDE"/>
    <w:rsid w:val="006C1EEB"/>
    <w:rsid w:val="006C2E89"/>
    <w:rsid w:val="006D746B"/>
    <w:rsid w:val="006E164D"/>
    <w:rsid w:val="006E4597"/>
    <w:rsid w:val="006F4620"/>
    <w:rsid w:val="00717513"/>
    <w:rsid w:val="00721DCD"/>
    <w:rsid w:val="00735AA4"/>
    <w:rsid w:val="00743968"/>
    <w:rsid w:val="007801A7"/>
    <w:rsid w:val="00780D22"/>
    <w:rsid w:val="00785415"/>
    <w:rsid w:val="00786294"/>
    <w:rsid w:val="007916C3"/>
    <w:rsid w:val="00791CB9"/>
    <w:rsid w:val="00793130"/>
    <w:rsid w:val="007933F1"/>
    <w:rsid w:val="00794247"/>
    <w:rsid w:val="0079665F"/>
    <w:rsid w:val="00797DEE"/>
    <w:rsid w:val="007A10B3"/>
    <w:rsid w:val="007A1BE1"/>
    <w:rsid w:val="007A43DC"/>
    <w:rsid w:val="007B3233"/>
    <w:rsid w:val="007B5A42"/>
    <w:rsid w:val="007C199B"/>
    <w:rsid w:val="007C1A7D"/>
    <w:rsid w:val="007D3073"/>
    <w:rsid w:val="007D64B9"/>
    <w:rsid w:val="007D72D4"/>
    <w:rsid w:val="007E0452"/>
    <w:rsid w:val="007F414F"/>
    <w:rsid w:val="00803205"/>
    <w:rsid w:val="008070C0"/>
    <w:rsid w:val="00811C12"/>
    <w:rsid w:val="00815895"/>
    <w:rsid w:val="008177C9"/>
    <w:rsid w:val="00832B1F"/>
    <w:rsid w:val="008335B6"/>
    <w:rsid w:val="008337B5"/>
    <w:rsid w:val="008377C4"/>
    <w:rsid w:val="00845778"/>
    <w:rsid w:val="00867924"/>
    <w:rsid w:val="00873567"/>
    <w:rsid w:val="00875216"/>
    <w:rsid w:val="00886CB1"/>
    <w:rsid w:val="00887E28"/>
    <w:rsid w:val="00894C67"/>
    <w:rsid w:val="008A5C4F"/>
    <w:rsid w:val="008B30FE"/>
    <w:rsid w:val="008B4D51"/>
    <w:rsid w:val="008D18C1"/>
    <w:rsid w:val="008D5C3A"/>
    <w:rsid w:val="008E2870"/>
    <w:rsid w:val="008E6DA2"/>
    <w:rsid w:val="008F6DD5"/>
    <w:rsid w:val="00907B1E"/>
    <w:rsid w:val="0091036F"/>
    <w:rsid w:val="00911015"/>
    <w:rsid w:val="00927CDB"/>
    <w:rsid w:val="00936AA2"/>
    <w:rsid w:val="00943AFD"/>
    <w:rsid w:val="0095155F"/>
    <w:rsid w:val="00952E74"/>
    <w:rsid w:val="00963A51"/>
    <w:rsid w:val="009835C3"/>
    <w:rsid w:val="00983B6E"/>
    <w:rsid w:val="00991DF0"/>
    <w:rsid w:val="009936F8"/>
    <w:rsid w:val="009A3772"/>
    <w:rsid w:val="009A7468"/>
    <w:rsid w:val="009D17F0"/>
    <w:rsid w:val="009E27B2"/>
    <w:rsid w:val="009F4376"/>
    <w:rsid w:val="009F7877"/>
    <w:rsid w:val="00A241CB"/>
    <w:rsid w:val="00A42796"/>
    <w:rsid w:val="00A444FB"/>
    <w:rsid w:val="00A47BFE"/>
    <w:rsid w:val="00A47D2F"/>
    <w:rsid w:val="00A5311D"/>
    <w:rsid w:val="00A67F21"/>
    <w:rsid w:val="00A8264D"/>
    <w:rsid w:val="00A9347C"/>
    <w:rsid w:val="00A9455B"/>
    <w:rsid w:val="00A95E2C"/>
    <w:rsid w:val="00A97F7C"/>
    <w:rsid w:val="00AA7CBE"/>
    <w:rsid w:val="00AC10DE"/>
    <w:rsid w:val="00AC7E32"/>
    <w:rsid w:val="00AD3B58"/>
    <w:rsid w:val="00AF34B2"/>
    <w:rsid w:val="00AF56C6"/>
    <w:rsid w:val="00AF7CB2"/>
    <w:rsid w:val="00B01E76"/>
    <w:rsid w:val="00B032E8"/>
    <w:rsid w:val="00B26A3D"/>
    <w:rsid w:val="00B31E91"/>
    <w:rsid w:val="00B42737"/>
    <w:rsid w:val="00B46097"/>
    <w:rsid w:val="00B57F96"/>
    <w:rsid w:val="00B65AB1"/>
    <w:rsid w:val="00B67892"/>
    <w:rsid w:val="00B92940"/>
    <w:rsid w:val="00B95F4F"/>
    <w:rsid w:val="00BA091E"/>
    <w:rsid w:val="00BA4D33"/>
    <w:rsid w:val="00BC1F17"/>
    <w:rsid w:val="00BC2D06"/>
    <w:rsid w:val="00BC4918"/>
    <w:rsid w:val="00BC6BD2"/>
    <w:rsid w:val="00BE089F"/>
    <w:rsid w:val="00BE29FE"/>
    <w:rsid w:val="00C16712"/>
    <w:rsid w:val="00C24692"/>
    <w:rsid w:val="00C25E09"/>
    <w:rsid w:val="00C31816"/>
    <w:rsid w:val="00C46EFD"/>
    <w:rsid w:val="00C47442"/>
    <w:rsid w:val="00C5364D"/>
    <w:rsid w:val="00C5555E"/>
    <w:rsid w:val="00C63121"/>
    <w:rsid w:val="00C71F46"/>
    <w:rsid w:val="00C7302B"/>
    <w:rsid w:val="00C744EB"/>
    <w:rsid w:val="00C7460B"/>
    <w:rsid w:val="00C80C94"/>
    <w:rsid w:val="00C90702"/>
    <w:rsid w:val="00C917FF"/>
    <w:rsid w:val="00C9766A"/>
    <w:rsid w:val="00CA1722"/>
    <w:rsid w:val="00CA7147"/>
    <w:rsid w:val="00CB3363"/>
    <w:rsid w:val="00CC4F39"/>
    <w:rsid w:val="00CD06F4"/>
    <w:rsid w:val="00CD544C"/>
    <w:rsid w:val="00CD5971"/>
    <w:rsid w:val="00CE46F7"/>
    <w:rsid w:val="00CF4256"/>
    <w:rsid w:val="00D04FE8"/>
    <w:rsid w:val="00D0579C"/>
    <w:rsid w:val="00D107B6"/>
    <w:rsid w:val="00D176CF"/>
    <w:rsid w:val="00D17AD5"/>
    <w:rsid w:val="00D271E3"/>
    <w:rsid w:val="00D43ADB"/>
    <w:rsid w:val="00D47A80"/>
    <w:rsid w:val="00D530CC"/>
    <w:rsid w:val="00D56385"/>
    <w:rsid w:val="00D66200"/>
    <w:rsid w:val="00D85807"/>
    <w:rsid w:val="00D87349"/>
    <w:rsid w:val="00D873A0"/>
    <w:rsid w:val="00D91EE9"/>
    <w:rsid w:val="00D9627A"/>
    <w:rsid w:val="00D97220"/>
    <w:rsid w:val="00DA6B5D"/>
    <w:rsid w:val="00DB0F8A"/>
    <w:rsid w:val="00E14D47"/>
    <w:rsid w:val="00E1641C"/>
    <w:rsid w:val="00E26708"/>
    <w:rsid w:val="00E34958"/>
    <w:rsid w:val="00E37AB0"/>
    <w:rsid w:val="00E4462D"/>
    <w:rsid w:val="00E676D6"/>
    <w:rsid w:val="00E703F1"/>
    <w:rsid w:val="00E71C39"/>
    <w:rsid w:val="00E73E16"/>
    <w:rsid w:val="00E8045F"/>
    <w:rsid w:val="00EA2ABF"/>
    <w:rsid w:val="00EA4A6F"/>
    <w:rsid w:val="00EA56E6"/>
    <w:rsid w:val="00EA5815"/>
    <w:rsid w:val="00EA694D"/>
    <w:rsid w:val="00EB43C8"/>
    <w:rsid w:val="00EB7D47"/>
    <w:rsid w:val="00EC1AD4"/>
    <w:rsid w:val="00EC202F"/>
    <w:rsid w:val="00EC335F"/>
    <w:rsid w:val="00EC48FB"/>
    <w:rsid w:val="00ED3965"/>
    <w:rsid w:val="00EE7B56"/>
    <w:rsid w:val="00EF0D25"/>
    <w:rsid w:val="00EF232A"/>
    <w:rsid w:val="00F05A69"/>
    <w:rsid w:val="00F10EA6"/>
    <w:rsid w:val="00F35326"/>
    <w:rsid w:val="00F43FFD"/>
    <w:rsid w:val="00F44236"/>
    <w:rsid w:val="00F46208"/>
    <w:rsid w:val="00F50956"/>
    <w:rsid w:val="00F52517"/>
    <w:rsid w:val="00F635BD"/>
    <w:rsid w:val="00F739E7"/>
    <w:rsid w:val="00FA216A"/>
    <w:rsid w:val="00FA3D22"/>
    <w:rsid w:val="00FA57B2"/>
    <w:rsid w:val="00FB509B"/>
    <w:rsid w:val="00FC2971"/>
    <w:rsid w:val="00FC3D4B"/>
    <w:rsid w:val="00FC6312"/>
    <w:rsid w:val="00FE36E3"/>
    <w:rsid w:val="00FE6A93"/>
    <w:rsid w:val="00FE6B01"/>
    <w:rsid w:val="15A23C4D"/>
    <w:rsid w:val="7BF71B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BodyText"/>
    <w:qFormat/>
    <w:pPr>
      <w:keepNext/>
      <w:numPr>
        <w:numId w:val="13"/>
      </w:numPr>
      <w:spacing w:after="240"/>
      <w:outlineLvl w:val="0"/>
    </w:pPr>
    <w:rPr>
      <w:b/>
      <w:caps/>
      <w:szCs w:val="20"/>
    </w:rPr>
  </w:style>
  <w:style w:type="paragraph" w:styleId="Heading2">
    <w:name w:val="heading 2"/>
    <w:aliases w:val="h2"/>
    <w:basedOn w:val="Normal"/>
    <w:next w:val="BodyText"/>
    <w:link w:val="Heading2Char"/>
    <w:qFormat/>
    <w:pPr>
      <w:keepNext/>
      <w:numPr>
        <w:ilvl w:val="1"/>
        <w:numId w:val="13"/>
      </w:numPr>
      <w:spacing w:before="240" w:after="240"/>
      <w:outlineLvl w:val="1"/>
    </w:pPr>
    <w:rPr>
      <w:b/>
      <w:szCs w:val="20"/>
    </w:rPr>
  </w:style>
  <w:style w:type="paragraph" w:styleId="Heading3">
    <w:name w:val="heading 3"/>
    <w:aliases w:val="h3"/>
    <w:basedOn w:val="Normal"/>
    <w:next w:val="BodyText"/>
    <w:qFormat/>
    <w:pPr>
      <w:keepNext/>
      <w:numPr>
        <w:ilvl w:val="2"/>
        <w:numId w:val="13"/>
      </w:numPr>
      <w:tabs>
        <w:tab w:val="left" w:pos="1008"/>
      </w:tabs>
      <w:spacing w:before="240" w:after="240"/>
      <w:outlineLvl w:val="2"/>
    </w:pPr>
    <w:rPr>
      <w:b/>
      <w:bCs/>
      <w:i/>
      <w:szCs w:val="20"/>
    </w:rPr>
  </w:style>
  <w:style w:type="paragraph" w:styleId="Heading4">
    <w:name w:val="heading 4"/>
    <w:aliases w:val="h4"/>
    <w:basedOn w:val="Normal"/>
    <w:next w:val="BodyText"/>
    <w:qFormat/>
    <w:pPr>
      <w:keepNext/>
      <w:widowControl w:val="0"/>
      <w:numPr>
        <w:ilvl w:val="3"/>
        <w:numId w:val="13"/>
      </w:numPr>
      <w:tabs>
        <w:tab w:val="left" w:pos="1296"/>
      </w:tabs>
      <w:spacing w:before="240" w:after="240"/>
      <w:outlineLvl w:val="3"/>
    </w:pPr>
    <w:rPr>
      <w:b/>
      <w:bCs/>
      <w:snapToGrid w:val="0"/>
      <w:szCs w:val="20"/>
    </w:rPr>
  </w:style>
  <w:style w:type="paragraph" w:styleId="Heading5">
    <w:name w:val="heading 5"/>
    <w:aliases w:val="h5"/>
    <w:basedOn w:val="Normal"/>
    <w:next w:val="BodyText"/>
    <w:qFormat/>
    <w:pPr>
      <w:keepNext/>
      <w:numPr>
        <w:ilvl w:val="4"/>
        <w:numId w:val="13"/>
      </w:numPr>
      <w:tabs>
        <w:tab w:val="left" w:pos="1440"/>
      </w:tabs>
      <w:spacing w:before="240" w:after="240"/>
      <w:outlineLvl w:val="4"/>
    </w:pPr>
    <w:rPr>
      <w:b/>
      <w:bCs/>
      <w:i/>
      <w:iCs/>
      <w:szCs w:val="26"/>
    </w:rPr>
  </w:style>
  <w:style w:type="paragraph" w:styleId="Heading6">
    <w:name w:val="heading 6"/>
    <w:aliases w:val="h6"/>
    <w:basedOn w:val="Normal"/>
    <w:next w:val="BodyText"/>
    <w:qFormat/>
    <w:pPr>
      <w:keepNext/>
      <w:numPr>
        <w:ilvl w:val="5"/>
        <w:numId w:val="13"/>
      </w:numPr>
      <w:tabs>
        <w:tab w:val="left" w:pos="1584"/>
      </w:tabs>
      <w:spacing w:before="240" w:after="240"/>
      <w:outlineLvl w:val="5"/>
    </w:pPr>
    <w:rPr>
      <w:b/>
      <w:bCs/>
      <w:szCs w:val="22"/>
    </w:rPr>
  </w:style>
  <w:style w:type="paragraph" w:styleId="Heading7">
    <w:name w:val="heading 7"/>
    <w:basedOn w:val="Normal"/>
    <w:next w:val="BodyText"/>
    <w:qFormat/>
    <w:pPr>
      <w:keepNext/>
      <w:numPr>
        <w:ilvl w:val="6"/>
        <w:numId w:val="13"/>
      </w:numPr>
      <w:tabs>
        <w:tab w:val="left" w:pos="1728"/>
      </w:tabs>
      <w:spacing w:before="240" w:after="240"/>
      <w:outlineLvl w:val="6"/>
    </w:pPr>
  </w:style>
  <w:style w:type="paragraph" w:styleId="Heading8">
    <w:name w:val="heading 8"/>
    <w:basedOn w:val="Normal"/>
    <w:next w:val="BodyText"/>
    <w:qFormat/>
    <w:pPr>
      <w:keepNext/>
      <w:numPr>
        <w:ilvl w:val="7"/>
        <w:numId w:val="13"/>
      </w:numPr>
      <w:tabs>
        <w:tab w:val="left" w:pos="1872"/>
      </w:tabs>
      <w:spacing w:before="240" w:after="240"/>
      <w:outlineLvl w:val="7"/>
    </w:pPr>
    <w:rPr>
      <w:i/>
      <w:iCs/>
    </w:rPr>
  </w:style>
  <w:style w:type="paragraph" w:styleId="Heading9">
    <w:name w:val="heading 9"/>
    <w:basedOn w:val="Normal"/>
    <w:next w:val="BodyText"/>
    <w:qFormat/>
    <w:pPr>
      <w:keepNext/>
      <w:numPr>
        <w:ilvl w:val="8"/>
        <w:numId w:val="13"/>
      </w:numPr>
      <w:tabs>
        <w:tab w:val="left" w:pos="2160"/>
      </w:tabs>
      <w:spacing w:before="240" w:after="24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link w:val="FooterChar"/>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uiPriority w:val="99"/>
    <w:rPr>
      <w:color w:val="0000FF"/>
      <w:u w:val="single"/>
    </w:rPr>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link w:val="BodyTextChar"/>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Char1,Char2 Char Char Char Char,Char2 Char,Char1"/>
    <w:basedOn w:val="Normal"/>
    <w:link w:val="ListChar"/>
    <w:pPr>
      <w:spacing w:after="240"/>
      <w:ind w:left="720" w:hanging="720"/>
    </w:pPr>
    <w:rPr>
      <w:szCs w:val="20"/>
    </w:rPr>
  </w:style>
  <w:style w:type="paragraph" w:styleId="List2">
    <w:name w:val="List 2"/>
    <w:aliases w:val=" Char2,Char2 Char Char"/>
    <w:basedOn w:val="Normal"/>
    <w:link w:val="List2Char"/>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uiPriority w:val="39"/>
    <w:pPr>
      <w:tabs>
        <w:tab w:val="left" w:pos="540"/>
        <w:tab w:val="right" w:leader="dot" w:pos="9360"/>
      </w:tabs>
      <w:spacing w:before="120" w:after="120"/>
      <w:ind w:left="540" w:right="720" w:hanging="540"/>
    </w:pPr>
    <w:rPr>
      <w:b/>
      <w:bCs/>
      <w:i/>
    </w:rPr>
  </w:style>
  <w:style w:type="paragraph" w:styleId="TOC2">
    <w:name w:val="toc 2"/>
    <w:basedOn w:val="Normal"/>
    <w:next w:val="Normal"/>
    <w:autoRedefine/>
    <w:uiPriority w:val="39"/>
    <w:pPr>
      <w:tabs>
        <w:tab w:val="left" w:pos="1260"/>
        <w:tab w:val="right" w:leader="dot" w:pos="9360"/>
      </w:tabs>
      <w:ind w:left="1260" w:right="720" w:hanging="720"/>
    </w:pPr>
    <w:rPr>
      <w:sz w:val="20"/>
      <w:szCs w:val="20"/>
    </w:rPr>
  </w:style>
  <w:style w:type="paragraph" w:styleId="TOC3">
    <w:name w:val="toc 3"/>
    <w:basedOn w:val="Normal"/>
    <w:next w:val="Normal"/>
    <w:autoRedefine/>
    <w:uiPriority w:val="39"/>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link w:val="CommentTextChar"/>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Char1 Char,Char2 Char Char Char Char Char,Char2 Char Char1,Char1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paragraph" w:customStyle="1" w:styleId="Char3">
    <w:name w:val="Char3"/>
    <w:basedOn w:val="Normal"/>
    <w:rsid w:val="00FA3D22"/>
    <w:pPr>
      <w:spacing w:after="160" w:line="240" w:lineRule="exact"/>
    </w:pPr>
    <w:rPr>
      <w:rFonts w:ascii="Verdana" w:hAnsi="Verdana"/>
      <w:sz w:val="16"/>
      <w:szCs w:val="20"/>
    </w:rPr>
  </w:style>
  <w:style w:type="paragraph" w:customStyle="1" w:styleId="TermTitle">
    <w:name w:val="Term Title"/>
    <w:basedOn w:val="Normal"/>
    <w:rsid w:val="00FA3D22"/>
    <w:pPr>
      <w:spacing w:before="120"/>
      <w:ind w:left="720"/>
    </w:pPr>
    <w:rPr>
      <w:rFonts w:ascii="Arial" w:hAnsi="Arial"/>
      <w:b/>
      <w:szCs w:val="20"/>
    </w:rPr>
  </w:style>
  <w:style w:type="paragraph" w:customStyle="1" w:styleId="TermDefinition">
    <w:name w:val="Term Definition"/>
    <w:basedOn w:val="TermTitle"/>
    <w:rsid w:val="00FA3D22"/>
    <w:pPr>
      <w:spacing w:before="0" w:after="60"/>
    </w:pPr>
    <w:rPr>
      <w:b w:val="0"/>
    </w:rPr>
  </w:style>
  <w:style w:type="character" w:customStyle="1" w:styleId="Heading2Char">
    <w:name w:val="Heading 2 Char"/>
    <w:aliases w:val="h2 Char"/>
    <w:link w:val="Heading2"/>
    <w:rsid w:val="00FA3D22"/>
    <w:rPr>
      <w:b/>
      <w:sz w:val="24"/>
    </w:rPr>
  </w:style>
  <w:style w:type="character" w:customStyle="1" w:styleId="H2Char">
    <w:name w:val="H2 Char"/>
    <w:link w:val="H2"/>
    <w:rsid w:val="00FA3D22"/>
    <w:rPr>
      <w:b/>
      <w:sz w:val="24"/>
    </w:rPr>
  </w:style>
  <w:style w:type="paragraph" w:customStyle="1" w:styleId="Char2">
    <w:name w:val="Char2"/>
    <w:basedOn w:val="Normal"/>
    <w:rsid w:val="00FA3D22"/>
    <w:pPr>
      <w:spacing w:after="160" w:line="240" w:lineRule="exact"/>
    </w:pPr>
    <w:rPr>
      <w:rFonts w:ascii="Verdana" w:hAnsi="Verdana"/>
      <w:sz w:val="16"/>
      <w:szCs w:val="20"/>
    </w:rPr>
  </w:style>
  <w:style w:type="paragraph" w:customStyle="1" w:styleId="subsection">
    <w:name w:val="subsection"/>
    <w:basedOn w:val="Normal"/>
    <w:rsid w:val="00FA3D22"/>
    <w:pPr>
      <w:spacing w:line="480" w:lineRule="auto"/>
      <w:ind w:left="720" w:hanging="720"/>
    </w:pPr>
    <w:rPr>
      <w:szCs w:val="20"/>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FA3D22"/>
    <w:rPr>
      <w:sz w:val="24"/>
      <w:szCs w:val="24"/>
    </w:rPr>
  </w:style>
  <w:style w:type="paragraph" w:customStyle="1" w:styleId="Style1">
    <w:name w:val="Style1"/>
    <w:basedOn w:val="BodyText2"/>
    <w:next w:val="BodyText2"/>
    <w:rsid w:val="00FA3D22"/>
    <w:pPr>
      <w:spacing w:after="240"/>
      <w:ind w:left="720" w:hanging="720"/>
    </w:pPr>
    <w:rPr>
      <w:iCs/>
    </w:rPr>
  </w:style>
  <w:style w:type="paragraph" w:styleId="BodyText2">
    <w:name w:val="Body Text 2"/>
    <w:basedOn w:val="Normal"/>
    <w:link w:val="BodyText2Char"/>
    <w:rsid w:val="00FA3D22"/>
    <w:pPr>
      <w:spacing w:after="120" w:line="480" w:lineRule="auto"/>
    </w:pPr>
  </w:style>
  <w:style w:type="character" w:customStyle="1" w:styleId="BodyText2Char">
    <w:name w:val="Body Text 2 Char"/>
    <w:basedOn w:val="DefaultParagraphFont"/>
    <w:link w:val="BodyText2"/>
    <w:rsid w:val="00FA3D22"/>
    <w:rPr>
      <w:sz w:val="24"/>
      <w:szCs w:val="24"/>
    </w:rPr>
  </w:style>
  <w:style w:type="paragraph" w:styleId="BodyText3">
    <w:name w:val="Body Text 3"/>
    <w:basedOn w:val="Normal"/>
    <w:link w:val="BodyText3Char"/>
    <w:rsid w:val="00FA3D22"/>
    <w:pPr>
      <w:spacing w:after="120"/>
    </w:pPr>
    <w:rPr>
      <w:sz w:val="16"/>
      <w:szCs w:val="16"/>
    </w:rPr>
  </w:style>
  <w:style w:type="character" w:customStyle="1" w:styleId="BodyText3Char">
    <w:name w:val="Body Text 3 Char"/>
    <w:basedOn w:val="DefaultParagraphFont"/>
    <w:link w:val="BodyText3"/>
    <w:rsid w:val="00FA3D22"/>
    <w:rPr>
      <w:sz w:val="16"/>
      <w:szCs w:val="16"/>
    </w:rPr>
  </w:style>
  <w:style w:type="paragraph" w:customStyle="1" w:styleId="BodyTextNumbered">
    <w:name w:val="Body Text Numbered"/>
    <w:basedOn w:val="BodyText3"/>
    <w:rsid w:val="00FA3D22"/>
    <w:rPr>
      <w:sz w:val="24"/>
    </w:rPr>
  </w:style>
  <w:style w:type="character" w:customStyle="1" w:styleId="FooterChar">
    <w:name w:val="Footer Char"/>
    <w:link w:val="Footer"/>
    <w:rsid w:val="00FA3D22"/>
    <w:rPr>
      <w:sz w:val="24"/>
      <w:szCs w:val="24"/>
    </w:rPr>
  </w:style>
  <w:style w:type="character" w:customStyle="1" w:styleId="InstructionsChar">
    <w:name w:val="Instructions Char"/>
    <w:link w:val="Instructions"/>
    <w:rsid w:val="00FA3D22"/>
    <w:rPr>
      <w:b/>
      <w:i/>
      <w:iCs/>
      <w:sz w:val="24"/>
      <w:szCs w:val="24"/>
    </w:rPr>
  </w:style>
  <w:style w:type="character" w:customStyle="1" w:styleId="List2Char">
    <w:name w:val="List 2 Char"/>
    <w:aliases w:val=" Char2 Char1,Char2 Char Char Char"/>
    <w:link w:val="List2"/>
    <w:rsid w:val="00FA3D22"/>
    <w:rPr>
      <w:sz w:val="24"/>
    </w:rPr>
  </w:style>
  <w:style w:type="character" w:customStyle="1" w:styleId="CommentTextChar">
    <w:name w:val="Comment Text Char"/>
    <w:link w:val="CommentText"/>
    <w:locked/>
    <w:rsid w:val="00FA3D22"/>
  </w:style>
  <w:style w:type="paragraph" w:styleId="ListParagraph">
    <w:name w:val="List Paragraph"/>
    <w:basedOn w:val="Normal"/>
    <w:uiPriority w:val="34"/>
    <w:qFormat/>
    <w:rsid w:val="00386103"/>
    <w:pPr>
      <w:ind w:left="720"/>
      <w:contextualSpacing/>
    </w:pPr>
  </w:style>
  <w:style w:type="character" w:customStyle="1" w:styleId="H3Char">
    <w:name w:val="H3 Char"/>
    <w:link w:val="H3"/>
    <w:rsid w:val="00347CAD"/>
    <w:rPr>
      <w:b/>
      <w:bCs/>
      <w:i/>
      <w:sz w:val="24"/>
    </w:rPr>
  </w:style>
  <w:style w:type="character" w:customStyle="1" w:styleId="HeaderChar">
    <w:name w:val="Header Char"/>
    <w:link w:val="Header"/>
    <w:rsid w:val="00E73E16"/>
    <w:rPr>
      <w:rFonts w:ascii="Arial" w:hAnsi="Arial"/>
      <w:b/>
      <w:bCs/>
      <w:sz w:val="24"/>
      <w:szCs w:val="24"/>
    </w:rPr>
  </w:style>
  <w:style w:type="character" w:customStyle="1" w:styleId="BodyTextChar4">
    <w:name w:val="Body Text Char4"/>
    <w:aliases w:val=" Char Char Char Char1, Char1 Char2,Body Text Char Char Char2, Char Char Char Char Char Char2,Body Text Char2 Char Char Char2,Body Text Char2 Char Char Char Char Char Char Char Char Char Char Char Char2,Body Text Char2 Char Char3"/>
    <w:basedOn w:val="DefaultParagraphFont"/>
    <w:rsid w:val="00E73E16"/>
    <w:rPr>
      <w:sz w:val="24"/>
      <w:szCs w:val="24"/>
    </w:rPr>
  </w:style>
  <w:style w:type="character" w:customStyle="1" w:styleId="ui-provider">
    <w:name w:val="ui-provider"/>
    <w:basedOn w:val="DefaultParagraphFont"/>
    <w:rsid w:val="00BC6B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97deaf5a-01d9-4834-89d2-802f43df07d1"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E238A853E2A21D478864F317E572DCF9" ma:contentTypeVersion="14" ma:contentTypeDescription="Create a new document." ma:contentTypeScope="" ma:versionID="aa49faa8aeb1108d553c5a2f087889bb">
  <xsd:schema xmlns:xsd="http://www.w3.org/2001/XMLSchema" xmlns:xs="http://www.w3.org/2001/XMLSchema" xmlns:p="http://schemas.microsoft.com/office/2006/metadata/properties" xmlns:ns3="ded7f6be-006e-48d8-8435-0405bc84a9a7" xmlns:ns4="97deaf5a-01d9-4834-89d2-802f43df07d1" targetNamespace="http://schemas.microsoft.com/office/2006/metadata/properties" ma:root="true" ma:fieldsID="680441a0c993f87cc4a8179b7a59668f" ns3:_="" ns4:_="">
    <xsd:import namespace="ded7f6be-006e-48d8-8435-0405bc84a9a7"/>
    <xsd:import namespace="97deaf5a-01d9-4834-89d2-802f43df07d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element ref="ns4:_activity"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d7f6be-006e-48d8-8435-0405bc84a9a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deaf5a-01d9-4834-89d2-802f43df07d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_activity" ma:index="19" nillable="true" ma:displayName="_activity" ma:hidden="true" ma:internalName="_activity">
      <xsd:simpleType>
        <xsd:restriction base="dms:Note"/>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6D35F6-0133-451B-85C2-AA863376B145}">
  <ds:schemaRefs>
    <ds:schemaRef ds:uri="http://schemas.microsoft.com/office/2006/metadata/properties"/>
    <ds:schemaRef ds:uri="http://schemas.microsoft.com/office/infopath/2007/PartnerControls"/>
    <ds:schemaRef ds:uri="97deaf5a-01d9-4834-89d2-802f43df07d1"/>
  </ds:schemaRefs>
</ds:datastoreItem>
</file>

<file path=customXml/itemProps2.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customXml/itemProps3.xml><?xml version="1.0" encoding="utf-8"?>
<ds:datastoreItem xmlns:ds="http://schemas.openxmlformats.org/officeDocument/2006/customXml" ds:itemID="{09BD9AC2-6711-47E5-B91C-0A8B6B2090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d7f6be-006e-48d8-8435-0405bc84a9a7"/>
    <ds:schemaRef ds:uri="97deaf5a-01d9-4834-89d2-802f43df07d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610B8F-30E9-4446-AF6F-6BC5DA26F7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Pages>
  <Words>1102</Words>
  <Characters>6312</Characters>
  <Application>Microsoft Office Word</Application>
  <DocSecurity>0</DocSecurity>
  <Lines>146</Lines>
  <Paragraphs>76</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Rosel, Austin</cp:lastModifiedBy>
  <cp:revision>5</cp:revision>
  <cp:lastPrinted>2025-08-20T15:13:00Z</cp:lastPrinted>
  <dcterms:created xsi:type="dcterms:W3CDTF">2025-12-03T20:51:00Z</dcterms:created>
  <dcterms:modified xsi:type="dcterms:W3CDTF">2025-12-04T17:44:00Z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y fmtid="{D5CDD505-2E9C-101B-9397-08002B2CF9AE}" pid="9" name="ContentTypeId">
    <vt:lpwstr>0x010100E238A853E2A21D478864F317E572DCF9</vt:lpwstr>
  </property>
</Properties>
</file>